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88D25" w14:textId="77777777" w:rsidR="00072AD2" w:rsidRPr="00072AD2" w:rsidRDefault="00072AD2" w:rsidP="00072AD2">
      <w:pPr>
        <w:suppressAutoHyphens/>
        <w:spacing w:after="0" w:line="240" w:lineRule="auto"/>
        <w:jc w:val="right"/>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Załącznik nr 3 do SWZ</w:t>
      </w:r>
    </w:p>
    <w:p w14:paraId="404B77D8" w14:textId="77777777" w:rsidR="00072AD2" w:rsidRPr="00072AD2" w:rsidRDefault="00072AD2" w:rsidP="00072AD2">
      <w:pPr>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p>
    <w:p w14:paraId="2A41642D" w14:textId="77777777" w:rsidR="00072AD2" w:rsidRPr="00072AD2" w:rsidRDefault="00072AD2" w:rsidP="00072AD2">
      <w:pPr>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p>
    <w:p w14:paraId="2658D1D0" w14:textId="77777777" w:rsidR="005D5F65" w:rsidRPr="00380BBD" w:rsidRDefault="00072AD2" w:rsidP="00072AD2">
      <w:pPr>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r w:rsidRPr="00380BBD">
        <w:rPr>
          <w:rFonts w:ascii="Garamond" w:eastAsia="SimSun" w:hAnsi="Garamond" w:cs="Times New Roman"/>
          <w:b/>
          <w:kern w:val="3"/>
          <w:sz w:val="20"/>
          <w:szCs w:val="20"/>
          <w:lang w:eastAsia="ar-SA" w:bidi="en-US"/>
        </w:rPr>
        <w:t>UMOWA (projekt)</w:t>
      </w:r>
    </w:p>
    <w:p w14:paraId="29ACC97F" w14:textId="78EE1357" w:rsidR="00072AD2" w:rsidRPr="00072AD2" w:rsidRDefault="005D5F65" w:rsidP="00072AD2">
      <w:pPr>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r w:rsidRPr="00380BBD">
        <w:rPr>
          <w:rFonts w:ascii="Garamond" w:eastAsia="SimSun" w:hAnsi="Garamond" w:cs="Times New Roman"/>
          <w:b/>
          <w:kern w:val="3"/>
          <w:sz w:val="20"/>
          <w:szCs w:val="20"/>
          <w:lang w:eastAsia="ar-SA" w:bidi="en-US"/>
        </w:rPr>
        <w:t>Zawierana odrębnie dla każdej części postępowania</w:t>
      </w:r>
      <w:r w:rsidR="00B33822" w:rsidRPr="00380BBD">
        <w:rPr>
          <w:rFonts w:ascii="Garamond" w:eastAsia="SimSun" w:hAnsi="Garamond" w:cs="Times New Roman"/>
          <w:b/>
          <w:kern w:val="3"/>
          <w:sz w:val="20"/>
          <w:szCs w:val="20"/>
          <w:lang w:eastAsia="ar-SA" w:bidi="en-US"/>
        </w:rPr>
        <w:t xml:space="preserve"> w przypadku innych Wykonawców</w:t>
      </w:r>
    </w:p>
    <w:p w14:paraId="64BADAFC" w14:textId="77777777" w:rsidR="00072AD2" w:rsidRPr="00072AD2" w:rsidRDefault="00072AD2" w:rsidP="00072AD2">
      <w:pPr>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p>
    <w:p w14:paraId="6F6FEB2F" w14:textId="77777777" w:rsidR="00072AD2" w:rsidRPr="00072AD2" w:rsidRDefault="00072AD2" w:rsidP="00072AD2">
      <w:pPr>
        <w:suppressAutoHyphens/>
        <w:autoSpaceDN w:val="0"/>
        <w:spacing w:after="0" w:line="240" w:lineRule="auto"/>
        <w:contextualSpacing/>
        <w:mirrorIndents/>
        <w:jc w:val="both"/>
        <w:rPr>
          <w:rFonts w:ascii="Garamond" w:eastAsia="SimSun" w:hAnsi="Garamond" w:cs="Times New Roman"/>
          <w:kern w:val="3"/>
          <w:sz w:val="20"/>
          <w:szCs w:val="20"/>
          <w:lang w:eastAsia="ar-SA" w:bidi="en-US"/>
        </w:rPr>
      </w:pPr>
      <w:r w:rsidRPr="00072AD2">
        <w:rPr>
          <w:rFonts w:ascii="Garamond" w:eastAsia="SimSun" w:hAnsi="Garamond" w:cs="Times New Roman"/>
          <w:kern w:val="3"/>
          <w:sz w:val="20"/>
          <w:szCs w:val="20"/>
          <w:lang w:eastAsia="ar-SA" w:bidi="en-US"/>
        </w:rPr>
        <w:t>zawarta dnia ......................... w Rzeszowie pomiędzy</w:t>
      </w:r>
    </w:p>
    <w:p w14:paraId="339E4AA8" w14:textId="77777777" w:rsidR="00072AD2" w:rsidRPr="00072AD2" w:rsidRDefault="00072AD2" w:rsidP="00072AD2">
      <w:pPr>
        <w:suppressAutoHyphens/>
        <w:autoSpaceDN w:val="0"/>
        <w:spacing w:after="0" w:line="240" w:lineRule="auto"/>
        <w:contextualSpacing/>
        <w:mirrorIndents/>
        <w:jc w:val="both"/>
        <w:rPr>
          <w:rFonts w:ascii="Garamond" w:eastAsia="Times New Roman" w:hAnsi="Garamond" w:cs="Times New Roman"/>
          <w:sz w:val="20"/>
          <w:szCs w:val="20"/>
          <w:lang w:eastAsia="ar-SA"/>
        </w:rPr>
      </w:pPr>
      <w:r w:rsidRPr="00072AD2">
        <w:rPr>
          <w:rFonts w:ascii="Garamond" w:eastAsia="SimSun" w:hAnsi="Garamond" w:cs="Times New Roman"/>
          <w:kern w:val="3"/>
          <w:sz w:val="20"/>
          <w:szCs w:val="20"/>
          <w:lang w:eastAsia="ar-SA" w:bidi="en-US"/>
        </w:rPr>
        <w:t xml:space="preserve">………………,zwaną dalej </w:t>
      </w:r>
      <w:r w:rsidRPr="00072AD2">
        <w:rPr>
          <w:rFonts w:ascii="Garamond" w:eastAsia="SimSun" w:hAnsi="Garamond" w:cs="Times New Roman"/>
          <w:b/>
          <w:kern w:val="3"/>
          <w:sz w:val="20"/>
          <w:szCs w:val="20"/>
          <w:lang w:eastAsia="ar-SA" w:bidi="en-US"/>
        </w:rPr>
        <w:t>„Zamawiającym”</w:t>
      </w:r>
      <w:r w:rsidRPr="00072AD2">
        <w:rPr>
          <w:rFonts w:ascii="Garamond" w:eastAsia="SimSun" w:hAnsi="Garamond" w:cs="Times New Roman"/>
          <w:kern w:val="3"/>
          <w:sz w:val="20"/>
          <w:szCs w:val="20"/>
          <w:lang w:eastAsia="ar-SA" w:bidi="en-US"/>
        </w:rPr>
        <w:t xml:space="preserve"> reprezentowaną przez: </w:t>
      </w:r>
      <w:r w:rsidRPr="00072AD2">
        <w:rPr>
          <w:rFonts w:ascii="Garamond" w:eastAsia="Times New Roman" w:hAnsi="Garamond" w:cs="Times New Roman"/>
          <w:sz w:val="20"/>
          <w:szCs w:val="20"/>
          <w:lang w:eastAsia="ar-SA"/>
        </w:rPr>
        <w:t xml:space="preserve">………………… </w:t>
      </w:r>
    </w:p>
    <w:p w14:paraId="5AA2EE1D" w14:textId="77777777" w:rsidR="00072AD2" w:rsidRPr="00072AD2" w:rsidRDefault="00072AD2" w:rsidP="00072AD2">
      <w:pPr>
        <w:suppressAutoHyphens/>
        <w:autoSpaceDN w:val="0"/>
        <w:spacing w:after="0" w:line="240" w:lineRule="auto"/>
        <w:contextualSpacing/>
        <w:mirrorIndents/>
        <w:jc w:val="both"/>
        <w:rPr>
          <w:rFonts w:ascii="Garamond" w:eastAsia="SimSun" w:hAnsi="Garamond" w:cs="Times New Roman"/>
          <w:kern w:val="3"/>
          <w:sz w:val="20"/>
          <w:szCs w:val="20"/>
          <w:lang w:eastAsia="ar-SA" w:bidi="en-US"/>
        </w:rPr>
      </w:pPr>
      <w:r w:rsidRPr="00072AD2">
        <w:rPr>
          <w:rFonts w:ascii="Garamond" w:eastAsia="SimSun" w:hAnsi="Garamond" w:cs="Times New Roman"/>
          <w:kern w:val="3"/>
          <w:sz w:val="20"/>
          <w:szCs w:val="20"/>
          <w:lang w:eastAsia="ar-SA" w:bidi="en-US"/>
        </w:rPr>
        <w:t>a ............................................................................................................................</w:t>
      </w:r>
    </w:p>
    <w:p w14:paraId="3795BBA2" w14:textId="77777777" w:rsidR="00072AD2" w:rsidRPr="00072AD2" w:rsidRDefault="00072AD2" w:rsidP="00072AD2">
      <w:pPr>
        <w:suppressAutoHyphens/>
        <w:autoSpaceDN w:val="0"/>
        <w:spacing w:after="0" w:line="240" w:lineRule="auto"/>
        <w:contextualSpacing/>
        <w:mirrorIndents/>
        <w:jc w:val="both"/>
        <w:rPr>
          <w:rFonts w:ascii="Garamond" w:eastAsia="SimSun" w:hAnsi="Garamond" w:cs="Times New Roman"/>
          <w:b/>
          <w:kern w:val="3"/>
          <w:sz w:val="20"/>
          <w:szCs w:val="20"/>
          <w:lang w:eastAsia="ar-SA" w:bidi="en-US"/>
        </w:rPr>
      </w:pPr>
      <w:r w:rsidRPr="00072AD2">
        <w:rPr>
          <w:rFonts w:ascii="Garamond" w:eastAsia="SimSun" w:hAnsi="Garamond" w:cs="Times New Roman"/>
          <w:kern w:val="3"/>
          <w:sz w:val="20"/>
          <w:szCs w:val="20"/>
          <w:lang w:eastAsia="ar-SA" w:bidi="en-US"/>
        </w:rPr>
        <w:t xml:space="preserve">zwaną dalej </w:t>
      </w:r>
      <w:r w:rsidRPr="00072AD2">
        <w:rPr>
          <w:rFonts w:ascii="Garamond" w:eastAsia="SimSun" w:hAnsi="Garamond" w:cs="Times New Roman"/>
          <w:b/>
          <w:kern w:val="3"/>
          <w:sz w:val="20"/>
          <w:szCs w:val="20"/>
          <w:lang w:eastAsia="ar-SA" w:bidi="en-US"/>
        </w:rPr>
        <w:t xml:space="preserve">„Wykonawcą” </w:t>
      </w:r>
    </w:p>
    <w:p w14:paraId="064BFB50" w14:textId="77777777" w:rsidR="00072AD2" w:rsidRPr="00072AD2" w:rsidRDefault="00072AD2" w:rsidP="00072AD2">
      <w:pPr>
        <w:suppressAutoHyphens/>
        <w:autoSpaceDN w:val="0"/>
        <w:spacing w:after="0" w:line="240" w:lineRule="auto"/>
        <w:contextualSpacing/>
        <w:mirrorIndents/>
        <w:jc w:val="both"/>
        <w:rPr>
          <w:rFonts w:ascii="Garamond" w:eastAsia="SimSun" w:hAnsi="Garamond" w:cs="Times New Roman"/>
          <w:b/>
          <w:kern w:val="3"/>
          <w:sz w:val="20"/>
          <w:szCs w:val="20"/>
          <w:lang w:eastAsia="ar-SA" w:bidi="en-US"/>
        </w:rPr>
      </w:pPr>
      <w:r w:rsidRPr="00072AD2">
        <w:rPr>
          <w:rFonts w:ascii="Garamond" w:eastAsia="SimSun" w:hAnsi="Garamond" w:cs="Times New Roman"/>
          <w:b/>
          <w:kern w:val="3"/>
          <w:sz w:val="20"/>
          <w:szCs w:val="20"/>
          <w:lang w:eastAsia="ar-SA" w:bidi="en-US"/>
        </w:rPr>
        <w:t xml:space="preserve">zwanymi </w:t>
      </w:r>
      <w:r w:rsidRPr="00072AD2">
        <w:rPr>
          <w:rFonts w:ascii="Garamond" w:eastAsia="SimSun" w:hAnsi="Garamond" w:cs="Times New Roman"/>
          <w:kern w:val="3"/>
          <w:sz w:val="20"/>
          <w:szCs w:val="20"/>
          <w:lang w:eastAsia="ar-SA" w:bidi="en-US"/>
        </w:rPr>
        <w:t xml:space="preserve">dalej również </w:t>
      </w:r>
      <w:r w:rsidRPr="00072AD2">
        <w:rPr>
          <w:rFonts w:ascii="Garamond" w:eastAsia="SimSun" w:hAnsi="Garamond" w:cs="Times New Roman"/>
          <w:b/>
          <w:kern w:val="3"/>
          <w:sz w:val="20"/>
          <w:szCs w:val="20"/>
          <w:lang w:eastAsia="ar-SA" w:bidi="en-US"/>
        </w:rPr>
        <w:t xml:space="preserve"> „Stronami”.</w:t>
      </w:r>
    </w:p>
    <w:p w14:paraId="2BF4EE27" w14:textId="77777777" w:rsidR="00072AD2" w:rsidRPr="00072AD2" w:rsidRDefault="00072AD2" w:rsidP="00072AD2">
      <w:pPr>
        <w:suppressAutoHyphens/>
        <w:autoSpaceDN w:val="0"/>
        <w:spacing w:after="0" w:line="240" w:lineRule="auto"/>
        <w:contextualSpacing/>
        <w:mirrorIndents/>
        <w:jc w:val="both"/>
        <w:rPr>
          <w:rFonts w:ascii="Garamond" w:eastAsia="SimSun" w:hAnsi="Garamond" w:cs="Times New Roman"/>
          <w:b/>
          <w:kern w:val="3"/>
          <w:sz w:val="20"/>
          <w:szCs w:val="20"/>
          <w:lang w:eastAsia="ar-SA" w:bidi="en-US"/>
        </w:rPr>
      </w:pPr>
    </w:p>
    <w:p w14:paraId="6E610995" w14:textId="77777777" w:rsidR="00072AD2" w:rsidRPr="00072AD2" w:rsidRDefault="00072AD2" w:rsidP="00072AD2">
      <w:pPr>
        <w:suppressAutoHyphens/>
        <w:autoSpaceDN w:val="0"/>
        <w:spacing w:after="0" w:line="240" w:lineRule="auto"/>
        <w:ind w:right="-1"/>
        <w:contextualSpacing/>
        <w:mirrorIndents/>
        <w:jc w:val="both"/>
        <w:rPr>
          <w:rFonts w:ascii="Garamond" w:eastAsia="SimSun" w:hAnsi="Garamond" w:cs="Times New Roman"/>
          <w:kern w:val="3"/>
          <w:sz w:val="20"/>
          <w:szCs w:val="20"/>
          <w:lang w:eastAsia="ar-SA" w:bidi="en-US"/>
        </w:rPr>
      </w:pPr>
      <w:r w:rsidRPr="00072AD2">
        <w:rPr>
          <w:rFonts w:ascii="Garamond" w:eastAsia="SimSun" w:hAnsi="Garamond" w:cs="Times New Roman"/>
          <w:kern w:val="3"/>
          <w:sz w:val="20"/>
          <w:szCs w:val="20"/>
          <w:lang w:eastAsia="ar-SA" w:bidi="en-US"/>
        </w:rPr>
        <w:t>W rezultacie dokonania przez Zamawiającego wyboru oferty Wykonawcy w trybie podstawowym na podstawie art. 275 pkt. 1 zgodnie z przepisami ustawy z dnia 11 września 2019 r. prawo zamówień publicznych  zawarto umowę następującej treści:</w:t>
      </w:r>
    </w:p>
    <w:p w14:paraId="1BB99AE8" w14:textId="77777777" w:rsidR="00072AD2" w:rsidRPr="00072AD2" w:rsidRDefault="00072AD2" w:rsidP="00072AD2">
      <w:pPr>
        <w:shd w:val="clear" w:color="auto" w:fill="FFFFFF"/>
        <w:tabs>
          <w:tab w:val="left" w:pos="502"/>
        </w:tabs>
        <w:suppressAutoHyphens/>
        <w:autoSpaceDN w:val="0"/>
        <w:spacing w:after="0" w:line="240" w:lineRule="auto"/>
        <w:contextualSpacing/>
        <w:mirrorIndents/>
        <w:jc w:val="center"/>
        <w:rPr>
          <w:rFonts w:ascii="Garamond" w:eastAsia="SimSun" w:hAnsi="Garamond" w:cs="Times New Roman"/>
          <w:b/>
          <w:kern w:val="3"/>
          <w:sz w:val="20"/>
          <w:szCs w:val="20"/>
          <w:lang w:eastAsia="ar-SA" w:bidi="en-US"/>
        </w:rPr>
      </w:pPr>
    </w:p>
    <w:p w14:paraId="3A7880D6" w14:textId="77777777" w:rsidR="00072AD2" w:rsidRPr="00072AD2" w:rsidRDefault="00072AD2" w:rsidP="00072AD2">
      <w:pPr>
        <w:suppressAutoHyphens/>
        <w:spacing w:after="0" w:line="240" w:lineRule="auto"/>
        <w:rPr>
          <w:rFonts w:ascii="Garamond" w:eastAsia="Times New Roman" w:hAnsi="Garamond" w:cs="Times New Roman"/>
          <w:sz w:val="20"/>
          <w:szCs w:val="20"/>
          <w:lang w:eastAsia="ar-SA"/>
        </w:rPr>
      </w:pPr>
    </w:p>
    <w:p w14:paraId="3BF36151" w14:textId="77777777" w:rsidR="00072AD2" w:rsidRPr="00072AD2" w:rsidRDefault="00072AD2" w:rsidP="00072AD2">
      <w:pPr>
        <w:suppressAutoHyphens/>
        <w:spacing w:after="0" w:line="240" w:lineRule="auto"/>
        <w:jc w:val="center"/>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OŚWIADCZENIA STRON</w:t>
      </w:r>
    </w:p>
    <w:p w14:paraId="02E93686" w14:textId="094F58CB" w:rsidR="00072AD2" w:rsidRPr="00072AD2" w:rsidRDefault="00072AD2" w:rsidP="00072AD2">
      <w:pPr>
        <w:suppressAutoHyphens/>
        <w:spacing w:after="0" w:line="240" w:lineRule="auto"/>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Strony oświadczają, że niniejsza umowa, zwana dalej „umową”, została zawarta w wyniku udzielenia zamówienia publicznego w wyniku przeprowadzenia w trybie podstawowym postępowania pn. ................................................ na podstawie ustawy z dnia 11 września 2019 roku Prawo z</w:t>
      </w:r>
      <w:r w:rsidR="005D5F65">
        <w:rPr>
          <w:rFonts w:ascii="Garamond" w:eastAsia="Times New Roman" w:hAnsi="Garamond" w:cs="Times New Roman"/>
          <w:sz w:val="20"/>
          <w:szCs w:val="20"/>
          <w:lang w:eastAsia="ar-SA"/>
        </w:rPr>
        <w:t xml:space="preserve">amówień publicznych (Dz. U. 2024 poz. 1320 z późn.zm. </w:t>
      </w:r>
      <w:r w:rsidRPr="00072AD2">
        <w:rPr>
          <w:rFonts w:ascii="Garamond" w:eastAsia="Times New Roman" w:hAnsi="Garamond" w:cs="Times New Roman"/>
          <w:sz w:val="20"/>
          <w:szCs w:val="20"/>
          <w:lang w:eastAsia="ar-SA"/>
        </w:rPr>
        <w:t>), zwanej dalej „Ustawą”.</w:t>
      </w:r>
    </w:p>
    <w:p w14:paraId="47DD5AD7" w14:textId="77777777" w:rsidR="00072AD2" w:rsidRPr="00072AD2" w:rsidRDefault="00072AD2" w:rsidP="00072AD2">
      <w:pPr>
        <w:suppressAutoHyphens/>
        <w:spacing w:after="0" w:line="240" w:lineRule="auto"/>
        <w:jc w:val="both"/>
        <w:rPr>
          <w:rFonts w:ascii="Garamond" w:eastAsia="Times New Roman" w:hAnsi="Garamond" w:cs="Times New Roman"/>
          <w:sz w:val="20"/>
          <w:szCs w:val="20"/>
          <w:lang w:eastAsia="ar-SA"/>
        </w:rPr>
      </w:pPr>
    </w:p>
    <w:p w14:paraId="11F2D1BD" w14:textId="77777777" w:rsidR="00072AD2" w:rsidRPr="00072AD2" w:rsidRDefault="00072AD2" w:rsidP="00072AD2">
      <w:pPr>
        <w:suppressAutoHyphens/>
        <w:spacing w:after="0" w:line="240" w:lineRule="auto"/>
        <w:jc w:val="center"/>
        <w:rPr>
          <w:rFonts w:ascii="Garamond" w:eastAsia="Times New Roman" w:hAnsi="Garamond" w:cs="Times New Roman"/>
          <w:b/>
          <w:bCs/>
          <w:sz w:val="20"/>
          <w:szCs w:val="20"/>
          <w:lang w:eastAsia="ar-SA"/>
        </w:rPr>
      </w:pPr>
      <w:r w:rsidRPr="00072AD2">
        <w:rPr>
          <w:rFonts w:ascii="Garamond" w:eastAsia="Times New Roman" w:hAnsi="Garamond" w:cs="Times New Roman"/>
          <w:b/>
          <w:bCs/>
          <w:sz w:val="20"/>
          <w:szCs w:val="20"/>
          <w:lang w:eastAsia="ar-SA"/>
        </w:rPr>
        <w:t>§1.</w:t>
      </w:r>
    </w:p>
    <w:p w14:paraId="2B64EBCB" w14:textId="77777777" w:rsidR="00072AD2" w:rsidRPr="00072AD2" w:rsidRDefault="00072AD2" w:rsidP="00072AD2">
      <w:pPr>
        <w:suppressAutoHyphens/>
        <w:spacing w:after="0" w:line="240" w:lineRule="auto"/>
        <w:jc w:val="center"/>
        <w:rPr>
          <w:rFonts w:ascii="Garamond" w:eastAsia="Times New Roman" w:hAnsi="Garamond" w:cs="Times New Roman"/>
          <w:b/>
          <w:bCs/>
          <w:sz w:val="20"/>
          <w:szCs w:val="20"/>
          <w:lang w:eastAsia="ar-SA"/>
        </w:rPr>
      </w:pPr>
      <w:r w:rsidRPr="00072AD2">
        <w:rPr>
          <w:rFonts w:ascii="Garamond" w:eastAsia="Times New Roman" w:hAnsi="Garamond" w:cs="Times New Roman"/>
          <w:b/>
          <w:bCs/>
          <w:sz w:val="20"/>
          <w:szCs w:val="20"/>
          <w:lang w:eastAsia="ar-SA"/>
        </w:rPr>
        <w:t>Przedmiot umowy</w:t>
      </w:r>
    </w:p>
    <w:p w14:paraId="59B6A40F" w14:textId="28581C98" w:rsidR="00072AD2" w:rsidRPr="00072AD2" w:rsidRDefault="00072AD2" w:rsidP="00072AD2">
      <w:pPr>
        <w:suppressAutoHyphens/>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 Przedmiotem niniejszej umowy</w:t>
      </w:r>
      <w:r w:rsidR="002E2C7C">
        <w:rPr>
          <w:rFonts w:ascii="Garamond" w:eastAsia="Times New Roman" w:hAnsi="Garamond" w:cs="Times New Roman"/>
          <w:sz w:val="20"/>
          <w:szCs w:val="20"/>
          <w:lang w:eastAsia="ar-SA"/>
        </w:rPr>
        <w:t xml:space="preserve"> jes</w:t>
      </w:r>
      <w:r w:rsidR="002E2C7C" w:rsidRPr="00A825DA">
        <w:rPr>
          <w:rFonts w:ascii="Garamond" w:eastAsia="Times New Roman" w:hAnsi="Garamond" w:cs="Times New Roman"/>
          <w:sz w:val="20"/>
          <w:szCs w:val="20"/>
          <w:lang w:eastAsia="ar-SA"/>
        </w:rPr>
        <w:t>t</w:t>
      </w:r>
      <w:r w:rsidRPr="00A825DA">
        <w:rPr>
          <w:rFonts w:ascii="Garamond" w:eastAsia="Times New Roman" w:hAnsi="Garamond" w:cs="Times New Roman"/>
          <w:sz w:val="20"/>
          <w:szCs w:val="20"/>
          <w:lang w:eastAsia="ar-SA"/>
        </w:rPr>
        <w:t xml:space="preserve"> </w:t>
      </w:r>
      <w:r w:rsidRPr="00A825DA">
        <w:rPr>
          <w:rFonts w:ascii="Garamond" w:eastAsia="Times New Roman" w:hAnsi="Garamond" w:cs="Times New Roman"/>
          <w:b/>
          <w:bCs/>
          <w:sz w:val="20"/>
          <w:szCs w:val="20"/>
          <w:lang w:eastAsia="ar-SA"/>
        </w:rPr>
        <w:t>usług</w:t>
      </w:r>
      <w:r w:rsidR="002E2C7C" w:rsidRPr="00A825DA">
        <w:rPr>
          <w:rFonts w:ascii="Garamond" w:eastAsia="Times New Roman" w:hAnsi="Garamond" w:cs="Times New Roman"/>
          <w:b/>
          <w:bCs/>
          <w:sz w:val="20"/>
          <w:szCs w:val="20"/>
          <w:lang w:eastAsia="ar-SA"/>
        </w:rPr>
        <w:t>a</w:t>
      </w:r>
      <w:r w:rsidRPr="00A825DA">
        <w:rPr>
          <w:rFonts w:ascii="Garamond" w:eastAsia="Times New Roman" w:hAnsi="Garamond" w:cs="Times New Roman"/>
          <w:b/>
          <w:bCs/>
          <w:sz w:val="20"/>
          <w:szCs w:val="20"/>
          <w:lang w:eastAsia="ar-SA"/>
        </w:rPr>
        <w:t xml:space="preserve"> sprzątania</w:t>
      </w:r>
      <w:r w:rsidRPr="00072AD2">
        <w:rPr>
          <w:rFonts w:ascii="Garamond" w:eastAsia="Times New Roman" w:hAnsi="Garamond" w:cs="Times New Roman"/>
          <w:b/>
          <w:bCs/>
          <w:sz w:val="20"/>
          <w:szCs w:val="20"/>
          <w:lang w:eastAsia="ar-SA"/>
        </w:rPr>
        <w:t xml:space="preserve"> budynku Podkarpackiego Centrum Nauki</w:t>
      </w:r>
      <w:r w:rsidRPr="00072AD2">
        <w:rPr>
          <w:rFonts w:ascii="Garamond" w:eastAsia="Times New Roman" w:hAnsi="Garamond" w:cs="Times New Roman"/>
          <w:sz w:val="20"/>
          <w:szCs w:val="20"/>
          <w:lang w:eastAsia="ar-SA"/>
        </w:rPr>
        <w:t xml:space="preserve"> zgodnie ze Specyfikacją Warunków Zamówienia wraz z załącznikami.</w:t>
      </w:r>
    </w:p>
    <w:p w14:paraId="53BB9F69" w14:textId="4809C55F" w:rsidR="00072AD2" w:rsidRPr="00985C33" w:rsidRDefault="00072AD2" w:rsidP="00985C33">
      <w:pPr>
        <w:suppressAutoHyphens/>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Zamawiający jest uprawniony do ustalania harmonogramu sprzątania tym również zmniejszania i zwiększania częstotliwości.</w:t>
      </w:r>
    </w:p>
    <w:p w14:paraId="5FDF711C"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p>
    <w:p w14:paraId="1A032394"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§2</w:t>
      </w:r>
    </w:p>
    <w:p w14:paraId="0578A788"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TERMIN REALIZACJI</w:t>
      </w:r>
    </w:p>
    <w:p w14:paraId="1C7EB9F2" w14:textId="77777777" w:rsidR="005D5F65" w:rsidRPr="005D5F65" w:rsidRDefault="005D5F65" w:rsidP="005D5F65">
      <w:pPr>
        <w:pStyle w:val="Akapitzlist"/>
        <w:numPr>
          <w:ilvl w:val="0"/>
          <w:numId w:val="9"/>
        </w:numPr>
        <w:suppressAutoHyphens/>
        <w:spacing w:after="0"/>
        <w:jc w:val="both"/>
        <w:rPr>
          <w:rFonts w:ascii="Garamond" w:eastAsia="Times New Roman" w:hAnsi="Garamond"/>
          <w:sz w:val="20"/>
          <w:szCs w:val="24"/>
          <w:lang w:eastAsia="ar-SA"/>
        </w:rPr>
      </w:pPr>
      <w:r w:rsidRPr="005D5F65">
        <w:rPr>
          <w:rFonts w:ascii="Garamond" w:eastAsia="Times New Roman" w:hAnsi="Garamond"/>
          <w:sz w:val="20"/>
          <w:szCs w:val="24"/>
          <w:lang w:eastAsia="ar-SA"/>
        </w:rPr>
        <w:t>Przedmiot umowy realizowany będzie od dnia podpisania umowy, nie wcześniej jednak jak od 01 stycznia  2026 r. do 31 grudnia 2026 r.</w:t>
      </w:r>
    </w:p>
    <w:p w14:paraId="44B02BA4" w14:textId="77777777" w:rsidR="005D5F65" w:rsidRPr="00380BBD" w:rsidRDefault="005D5F65" w:rsidP="005D5F65">
      <w:pPr>
        <w:pStyle w:val="Akapitzlist"/>
        <w:numPr>
          <w:ilvl w:val="0"/>
          <w:numId w:val="9"/>
        </w:numPr>
        <w:suppressAutoHyphens/>
        <w:spacing w:after="0"/>
        <w:jc w:val="both"/>
        <w:rPr>
          <w:rFonts w:ascii="Garamond" w:eastAsia="Times New Roman" w:hAnsi="Garamond"/>
          <w:sz w:val="20"/>
          <w:szCs w:val="24"/>
          <w:lang w:eastAsia="ar-SA"/>
        </w:rPr>
      </w:pPr>
      <w:r w:rsidRPr="00380BBD">
        <w:rPr>
          <w:rFonts w:ascii="Garamond" w:eastAsia="Times New Roman" w:hAnsi="Garamond"/>
          <w:sz w:val="20"/>
          <w:szCs w:val="24"/>
          <w:lang w:eastAsia="ar-SA"/>
        </w:rPr>
        <w:t>W przypadku skorzystania z prawa opcji przedmiot umowy będzie realizowany maksymalnie do dnia ……....</w:t>
      </w:r>
    </w:p>
    <w:p w14:paraId="56483D3F" w14:textId="18C9187C" w:rsidR="00072AD2" w:rsidRPr="00072AD2" w:rsidRDefault="00072AD2" w:rsidP="00072AD2">
      <w:pPr>
        <w:suppressAutoHyphens/>
        <w:spacing w:after="0" w:line="240" w:lineRule="auto"/>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 </w:t>
      </w:r>
    </w:p>
    <w:p w14:paraId="2C628E2E" w14:textId="77777777" w:rsidR="00072AD2" w:rsidRPr="00072AD2" w:rsidRDefault="00072AD2" w:rsidP="00072AD2">
      <w:pPr>
        <w:suppressAutoHyphens/>
        <w:spacing w:after="0" w:line="240" w:lineRule="auto"/>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§3</w:t>
      </w:r>
    </w:p>
    <w:p w14:paraId="5BF5360E"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WYNAGRODZENIE</w:t>
      </w:r>
    </w:p>
    <w:p w14:paraId="69278B87"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Pr="00072AD2">
        <w:rPr>
          <w:rFonts w:ascii="Garamond" w:eastAsia="Times New Roman" w:hAnsi="Garamond" w:cs="Times New Roman"/>
          <w:sz w:val="20"/>
          <w:szCs w:val="20"/>
          <w:lang w:eastAsia="ar-SA"/>
        </w:rPr>
        <w:tab/>
        <w:t xml:space="preserve">Strony ustalają, że obowiązującą ich formą wynagrodzenia zgodnie z SWZ </w:t>
      </w:r>
      <w:r w:rsidRPr="00072AD2">
        <w:rPr>
          <w:rFonts w:ascii="Garamond" w:eastAsia="Times New Roman" w:hAnsi="Garamond" w:cs="Times New Roman"/>
          <w:kern w:val="1"/>
          <w:sz w:val="20"/>
          <w:szCs w:val="20"/>
          <w:lang w:eastAsia="hi-IN" w:bidi="hi-IN"/>
        </w:rPr>
        <w:t>oraz wybraną w trybie podstawowym ofertą Wykonawcy</w:t>
      </w:r>
      <w:r w:rsidRPr="00072AD2">
        <w:rPr>
          <w:rFonts w:ascii="Garamond" w:eastAsia="Times New Roman" w:hAnsi="Garamond" w:cs="Times New Roman"/>
          <w:sz w:val="20"/>
          <w:szCs w:val="20"/>
          <w:lang w:eastAsia="ar-SA"/>
        </w:rPr>
        <w:t xml:space="preserve"> jest wynagrodzenie ryczałtowe.</w:t>
      </w:r>
    </w:p>
    <w:p w14:paraId="2D20AF15" w14:textId="59D01154" w:rsidR="00072AD2" w:rsidRPr="00380BBD"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Wynagrodzenie łączne maksymalne</w:t>
      </w:r>
      <w:r w:rsidR="005D5F65">
        <w:rPr>
          <w:rFonts w:ascii="Garamond" w:eastAsia="Times New Roman" w:hAnsi="Garamond" w:cs="Times New Roman"/>
          <w:sz w:val="20"/>
          <w:szCs w:val="20"/>
          <w:lang w:eastAsia="ar-SA"/>
        </w:rPr>
        <w:t xml:space="preserve"> </w:t>
      </w:r>
      <w:r w:rsidR="005D5F65" w:rsidRPr="00380BBD">
        <w:rPr>
          <w:rFonts w:ascii="Garamond" w:eastAsia="Times New Roman" w:hAnsi="Garamond" w:cs="Times New Roman"/>
          <w:sz w:val="20"/>
          <w:szCs w:val="20"/>
          <w:lang w:eastAsia="ar-SA"/>
        </w:rPr>
        <w:t>za zamówienie podstawowe</w:t>
      </w:r>
      <w:r w:rsidR="00BD27D3" w:rsidRPr="00380BBD">
        <w:rPr>
          <w:rFonts w:ascii="Garamond" w:eastAsia="Times New Roman" w:hAnsi="Garamond" w:cs="Times New Roman"/>
          <w:sz w:val="20"/>
          <w:szCs w:val="20"/>
          <w:lang w:eastAsia="ar-SA"/>
        </w:rPr>
        <w:t xml:space="preserve"> (*suma części 1-3, wypełnić zgodnie z złożoną ofertą)</w:t>
      </w:r>
      <w:r w:rsidRPr="00380BBD">
        <w:rPr>
          <w:rFonts w:ascii="Garamond" w:eastAsia="Times New Roman" w:hAnsi="Garamond" w:cs="Times New Roman"/>
          <w:sz w:val="20"/>
          <w:szCs w:val="20"/>
          <w:lang w:eastAsia="ar-SA"/>
        </w:rPr>
        <w:t xml:space="preserve"> : …………… w tym:</w:t>
      </w:r>
    </w:p>
    <w:p w14:paraId="59E987D4" w14:textId="77777777" w:rsidR="00072AD2" w:rsidRPr="00380BBD"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p>
    <w:p w14:paraId="5889A359" w14:textId="7E6C3CDC" w:rsidR="005D5F65" w:rsidRPr="005D5F65" w:rsidRDefault="005D5F65" w:rsidP="00072AD2">
      <w:pPr>
        <w:suppressAutoHyphens/>
        <w:spacing w:after="0" w:line="240" w:lineRule="auto"/>
        <w:ind w:left="567"/>
        <w:jc w:val="both"/>
        <w:rPr>
          <w:rFonts w:ascii="Garamond" w:eastAsia="Times New Roman" w:hAnsi="Garamond" w:cs="Times New Roman"/>
          <w:sz w:val="20"/>
          <w:szCs w:val="20"/>
          <w:lang w:eastAsia="ar-SA"/>
        </w:rPr>
      </w:pPr>
      <w:r w:rsidRPr="00380BBD">
        <w:rPr>
          <w:rFonts w:ascii="Garamond" w:eastAsia="Times New Roman" w:hAnsi="Garamond" w:cs="Times New Roman"/>
          <w:sz w:val="20"/>
          <w:szCs w:val="20"/>
          <w:lang w:eastAsia="ar-SA"/>
        </w:rPr>
        <w:t>W zakresie części 1* wypełnić zgodnie z złożoną ofertą:</w:t>
      </w:r>
      <w:r w:rsidRPr="005D5F65">
        <w:rPr>
          <w:rFonts w:ascii="Garamond" w:eastAsia="Times New Roman" w:hAnsi="Garamond" w:cs="Times New Roman"/>
          <w:sz w:val="20"/>
          <w:szCs w:val="20"/>
          <w:lang w:eastAsia="ar-SA"/>
        </w:rPr>
        <w:t xml:space="preserve"> </w:t>
      </w:r>
    </w:p>
    <w:p w14:paraId="6F0CA9A1" w14:textId="3FC08A62" w:rsidR="00072AD2" w:rsidRPr="00072AD2" w:rsidRDefault="00072AD2" w:rsidP="00072AD2">
      <w:pPr>
        <w:suppressAutoHyphens/>
        <w:spacing w:after="0" w:line="240" w:lineRule="auto"/>
        <w:ind w:left="567"/>
        <w:jc w:val="both"/>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 xml:space="preserve">Miesięczne wynagrodzenie  z tytułu sprzątania: </w:t>
      </w:r>
    </w:p>
    <w:p w14:paraId="53D4689E"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cena łączna brutto:........................................................ zł</w:t>
      </w:r>
    </w:p>
    <w:p w14:paraId="16BE5B3B"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 xml:space="preserve">słownie złotych: .............................................................................................. </w:t>
      </w:r>
    </w:p>
    <w:p w14:paraId="1FBE9424"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cena łączna netto :........................................................ zł</w:t>
      </w:r>
    </w:p>
    <w:p w14:paraId="6D45FB46"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VAT:........................................................ zł</w:t>
      </w:r>
    </w:p>
    <w:p w14:paraId="30C5903C" w14:textId="77777777" w:rsidR="00072AD2" w:rsidRPr="00072AD2" w:rsidRDefault="00072AD2" w:rsidP="00072AD2">
      <w:pPr>
        <w:suppressAutoHyphens/>
        <w:spacing w:after="0" w:line="240" w:lineRule="auto"/>
        <w:ind w:left="567"/>
        <w:jc w:val="both"/>
        <w:rPr>
          <w:rFonts w:ascii="Garamond" w:eastAsia="Times New Roman" w:hAnsi="Garamond" w:cs="Times New Roman"/>
          <w:b/>
          <w:bCs/>
          <w:sz w:val="20"/>
          <w:szCs w:val="20"/>
          <w:lang w:eastAsia="ar-SA"/>
        </w:rPr>
      </w:pPr>
    </w:p>
    <w:p w14:paraId="263B258A" w14:textId="272131DD" w:rsidR="00072AD2" w:rsidRPr="00072AD2" w:rsidRDefault="00072AD2" w:rsidP="00072AD2">
      <w:pPr>
        <w:suppressAutoHyphens/>
        <w:spacing w:after="0" w:line="240" w:lineRule="auto"/>
        <w:ind w:left="567"/>
        <w:jc w:val="both"/>
        <w:rPr>
          <w:rFonts w:ascii="Garamond" w:eastAsia="Times New Roman" w:hAnsi="Garamond" w:cs="Times New Roman"/>
          <w:b/>
          <w:bCs/>
          <w:sz w:val="20"/>
          <w:szCs w:val="20"/>
          <w:lang w:eastAsia="ar-SA"/>
        </w:rPr>
      </w:pPr>
      <w:r w:rsidRPr="00072AD2">
        <w:rPr>
          <w:rFonts w:ascii="Garamond" w:eastAsia="Times New Roman" w:hAnsi="Garamond" w:cs="Times New Roman"/>
          <w:b/>
          <w:bCs/>
          <w:sz w:val="20"/>
          <w:szCs w:val="20"/>
          <w:lang w:eastAsia="ar-SA"/>
        </w:rPr>
        <w:t xml:space="preserve">Odśnieżania terenu wokół budynku –  maksymalnie </w:t>
      </w:r>
      <w:r w:rsidR="00E6572C">
        <w:rPr>
          <w:rFonts w:ascii="Garamond" w:eastAsia="Times New Roman" w:hAnsi="Garamond" w:cs="Times New Roman"/>
          <w:b/>
          <w:bCs/>
          <w:sz w:val="20"/>
          <w:szCs w:val="20"/>
          <w:lang w:eastAsia="ar-SA"/>
        </w:rPr>
        <w:t>20</w:t>
      </w:r>
      <w:r w:rsidRPr="00072AD2">
        <w:rPr>
          <w:rFonts w:ascii="Garamond" w:eastAsia="Times New Roman" w:hAnsi="Garamond" w:cs="Times New Roman"/>
          <w:b/>
          <w:bCs/>
          <w:sz w:val="20"/>
          <w:szCs w:val="20"/>
          <w:lang w:eastAsia="ar-SA"/>
        </w:rPr>
        <w:t xml:space="preserve"> usług rozliczeniowych</w:t>
      </w:r>
    </w:p>
    <w:p w14:paraId="461BED82"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cena łączna brutto:........................................................ zł</w:t>
      </w:r>
    </w:p>
    <w:p w14:paraId="38736DEB"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słownie złotych: .............................................................................................. </w:t>
      </w:r>
    </w:p>
    <w:p w14:paraId="3F4C941B"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cena łączna netto :........................................................ zł</w:t>
      </w:r>
    </w:p>
    <w:p w14:paraId="77DAB170"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VAT:........................................................ zł</w:t>
      </w:r>
    </w:p>
    <w:p w14:paraId="1BD60987"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p>
    <w:p w14:paraId="7D3852FC" w14:textId="77777777" w:rsidR="00072AD2" w:rsidRPr="00072AD2" w:rsidRDefault="00072AD2" w:rsidP="00072AD2">
      <w:pPr>
        <w:suppressAutoHyphens/>
        <w:spacing w:after="0" w:line="240" w:lineRule="auto"/>
        <w:ind w:left="567"/>
        <w:jc w:val="both"/>
        <w:rPr>
          <w:rFonts w:ascii="Garamond" w:eastAsia="Times New Roman" w:hAnsi="Garamond" w:cs="Times New Roman"/>
          <w:b/>
          <w:bCs/>
          <w:sz w:val="20"/>
          <w:szCs w:val="20"/>
          <w:lang w:eastAsia="ar-SA"/>
        </w:rPr>
      </w:pPr>
      <w:r w:rsidRPr="00072AD2">
        <w:rPr>
          <w:rFonts w:ascii="Garamond" w:eastAsia="Times New Roman" w:hAnsi="Garamond" w:cs="Times New Roman"/>
          <w:b/>
          <w:bCs/>
          <w:sz w:val="20"/>
          <w:szCs w:val="20"/>
          <w:lang w:eastAsia="ar-SA"/>
        </w:rPr>
        <w:t>Usuwania oblodzenia, sopli i nawisów lodowych na budynku – maksymalnie 5 usług rozliczeniowych</w:t>
      </w:r>
    </w:p>
    <w:p w14:paraId="74D490AB"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cena łączna brutto:........................................................ zł</w:t>
      </w:r>
    </w:p>
    <w:p w14:paraId="19BEEB88"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słownie złotych: .............................................................................................. </w:t>
      </w:r>
    </w:p>
    <w:p w14:paraId="4C5E7A2D"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cena łączna netto :........................................................ zł</w:t>
      </w:r>
    </w:p>
    <w:p w14:paraId="5F81EBE9" w14:textId="77777777" w:rsidR="00072AD2" w:rsidRPr="00072AD2" w:rsidRDefault="00072AD2" w:rsidP="00072AD2">
      <w:pPr>
        <w:suppressAutoHyphens/>
        <w:spacing w:after="0" w:line="240" w:lineRule="auto"/>
        <w:ind w:left="567"/>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VAT:........................................................ zł</w:t>
      </w:r>
    </w:p>
    <w:p w14:paraId="16442223" w14:textId="77777777" w:rsidR="00072AD2" w:rsidRPr="00072AD2" w:rsidRDefault="00072AD2" w:rsidP="00072AD2">
      <w:pPr>
        <w:suppressAutoHyphens/>
        <w:spacing w:after="0" w:line="240" w:lineRule="auto"/>
        <w:ind w:left="567"/>
        <w:jc w:val="both"/>
        <w:rPr>
          <w:rFonts w:ascii="Garamond" w:eastAsia="Times New Roman" w:hAnsi="Garamond" w:cs="Times New Roman"/>
          <w:b/>
          <w:bCs/>
          <w:sz w:val="20"/>
          <w:szCs w:val="20"/>
          <w:lang w:eastAsia="ar-SA"/>
        </w:rPr>
      </w:pPr>
    </w:p>
    <w:p w14:paraId="4EDE600C" w14:textId="77777777" w:rsidR="00072AD2" w:rsidRPr="00072AD2" w:rsidRDefault="00072AD2" w:rsidP="00072AD2">
      <w:pPr>
        <w:suppressAutoHyphens/>
        <w:spacing w:after="0" w:line="240" w:lineRule="auto"/>
        <w:ind w:left="567"/>
        <w:jc w:val="both"/>
        <w:rPr>
          <w:rFonts w:ascii="Garamond" w:eastAsia="Times New Roman" w:hAnsi="Garamond" w:cs="Times New Roman"/>
          <w:b/>
          <w:bCs/>
          <w:sz w:val="20"/>
          <w:szCs w:val="20"/>
          <w:lang w:eastAsia="ar-SA"/>
        </w:rPr>
      </w:pPr>
      <w:r w:rsidRPr="00072AD2">
        <w:rPr>
          <w:rFonts w:ascii="Garamond" w:eastAsia="Times New Roman" w:hAnsi="Garamond" w:cs="Times New Roman"/>
          <w:b/>
          <w:bCs/>
          <w:sz w:val="20"/>
          <w:szCs w:val="20"/>
          <w:lang w:eastAsia="ar-SA"/>
        </w:rPr>
        <w:t>Odśnieżanie dachu budynku, świetlika, klap oddymiających – maksymalnie 3 usługi rozliczeniowe</w:t>
      </w:r>
    </w:p>
    <w:p w14:paraId="44178334"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bookmarkStart w:id="0" w:name="_Hlk129262158"/>
      <w:r w:rsidRPr="00072AD2">
        <w:rPr>
          <w:rFonts w:ascii="Garamond" w:eastAsia="Times New Roman" w:hAnsi="Garamond" w:cs="Times New Roman"/>
          <w:bCs/>
          <w:sz w:val="20"/>
          <w:szCs w:val="20"/>
          <w:lang w:eastAsia="ar-SA"/>
        </w:rPr>
        <w:t>cena łączna brutto:........................................................ zł</w:t>
      </w:r>
    </w:p>
    <w:p w14:paraId="5511295F"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 xml:space="preserve">słownie złotych: .............................................................................................. </w:t>
      </w:r>
    </w:p>
    <w:p w14:paraId="0E6D064B" w14:textId="77777777" w:rsidR="00072AD2" w:rsidRP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cena łączna netto :........................................................ zł</w:t>
      </w:r>
    </w:p>
    <w:p w14:paraId="07972A7D" w14:textId="12EDFB00" w:rsidR="00072AD2" w:rsidRDefault="00072AD2" w:rsidP="00072AD2">
      <w:pPr>
        <w:suppressAutoHyphens/>
        <w:spacing w:after="0" w:line="240" w:lineRule="auto"/>
        <w:ind w:left="567"/>
        <w:jc w:val="both"/>
        <w:rPr>
          <w:rFonts w:ascii="Garamond" w:eastAsia="Times New Roman" w:hAnsi="Garamond" w:cs="Times New Roman"/>
          <w:bCs/>
          <w:sz w:val="20"/>
          <w:szCs w:val="20"/>
          <w:lang w:eastAsia="ar-SA"/>
        </w:rPr>
      </w:pPr>
      <w:r w:rsidRPr="00072AD2">
        <w:rPr>
          <w:rFonts w:ascii="Garamond" w:eastAsia="Times New Roman" w:hAnsi="Garamond" w:cs="Times New Roman"/>
          <w:bCs/>
          <w:sz w:val="20"/>
          <w:szCs w:val="20"/>
          <w:lang w:eastAsia="ar-SA"/>
        </w:rPr>
        <w:t>VAT:........................................................ zł</w:t>
      </w:r>
    </w:p>
    <w:p w14:paraId="4EC2D7D6" w14:textId="3B76EA16"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 xml:space="preserve">W zakresie części 2* </w:t>
      </w:r>
      <w:r w:rsidRPr="00380BBD">
        <w:rPr>
          <w:rFonts w:ascii="Garamond" w:eastAsia="Times New Roman" w:hAnsi="Garamond" w:cs="Times New Roman"/>
          <w:sz w:val="20"/>
          <w:szCs w:val="20"/>
          <w:lang w:eastAsia="ar-SA"/>
        </w:rPr>
        <w:t>wypełnić zgodnie z złożoną ofertą:</w:t>
      </w:r>
    </w:p>
    <w:p w14:paraId="63F88233"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cena łączna brutto:........................................................ zł</w:t>
      </w:r>
    </w:p>
    <w:p w14:paraId="4FA7D297"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 xml:space="preserve">słownie złotych: .............................................................................................. </w:t>
      </w:r>
    </w:p>
    <w:p w14:paraId="7446D28E"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cena łączna netto :........................................................ zł</w:t>
      </w:r>
    </w:p>
    <w:p w14:paraId="5C087A69"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VAT:........................................................ zł</w:t>
      </w:r>
    </w:p>
    <w:p w14:paraId="2E8725C8" w14:textId="71F5D56A"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 xml:space="preserve">W zakresie części 3* </w:t>
      </w:r>
      <w:r w:rsidRPr="00380BBD">
        <w:rPr>
          <w:rFonts w:ascii="Garamond" w:eastAsia="Times New Roman" w:hAnsi="Garamond" w:cs="Times New Roman"/>
          <w:sz w:val="20"/>
          <w:szCs w:val="20"/>
          <w:lang w:eastAsia="ar-SA"/>
        </w:rPr>
        <w:t>wypełnić zgodnie z złożoną ofertą:</w:t>
      </w:r>
    </w:p>
    <w:p w14:paraId="11C12740"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cena łączna brutto:........................................................ zł</w:t>
      </w:r>
    </w:p>
    <w:p w14:paraId="3A0B8191"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 xml:space="preserve">słownie złotych: .............................................................................................. </w:t>
      </w:r>
    </w:p>
    <w:p w14:paraId="66765DCF" w14:textId="77777777" w:rsidR="00BD27D3" w:rsidRPr="00380BBD"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cena łączna netto :........................................................ zł</w:t>
      </w:r>
    </w:p>
    <w:p w14:paraId="65F9A8A3" w14:textId="77777777" w:rsidR="00BD27D3" w:rsidRDefault="00BD27D3" w:rsidP="00BD27D3">
      <w:pPr>
        <w:suppressAutoHyphens/>
        <w:spacing w:after="0" w:line="240" w:lineRule="auto"/>
        <w:ind w:left="567"/>
        <w:jc w:val="both"/>
        <w:rPr>
          <w:rFonts w:ascii="Garamond" w:eastAsia="Times New Roman" w:hAnsi="Garamond" w:cs="Times New Roman"/>
          <w:bCs/>
          <w:sz w:val="20"/>
          <w:szCs w:val="20"/>
          <w:lang w:eastAsia="ar-SA"/>
        </w:rPr>
      </w:pPr>
      <w:r w:rsidRPr="00380BBD">
        <w:rPr>
          <w:rFonts w:ascii="Garamond" w:eastAsia="Times New Roman" w:hAnsi="Garamond" w:cs="Times New Roman"/>
          <w:bCs/>
          <w:sz w:val="20"/>
          <w:szCs w:val="20"/>
          <w:lang w:eastAsia="ar-SA"/>
        </w:rPr>
        <w:t>VAT:........................................................ zł</w:t>
      </w:r>
    </w:p>
    <w:p w14:paraId="2A492F2E" w14:textId="77777777" w:rsidR="00BD27D3" w:rsidRPr="00072AD2" w:rsidRDefault="00BD27D3" w:rsidP="00072AD2">
      <w:pPr>
        <w:suppressAutoHyphens/>
        <w:spacing w:after="0" w:line="240" w:lineRule="auto"/>
        <w:ind w:left="567"/>
        <w:jc w:val="both"/>
        <w:rPr>
          <w:rFonts w:ascii="Garamond" w:eastAsia="Times New Roman" w:hAnsi="Garamond" w:cs="Times New Roman"/>
          <w:bCs/>
          <w:sz w:val="20"/>
          <w:szCs w:val="20"/>
          <w:lang w:eastAsia="ar-SA"/>
        </w:rPr>
      </w:pPr>
    </w:p>
    <w:bookmarkEnd w:id="0"/>
    <w:p w14:paraId="3C4B1D08" w14:textId="77777777" w:rsidR="00072AD2" w:rsidRPr="00072AD2" w:rsidRDefault="00072AD2" w:rsidP="000A1E51">
      <w:pPr>
        <w:suppressAutoHyphens/>
        <w:spacing w:after="0" w:line="240" w:lineRule="auto"/>
        <w:jc w:val="both"/>
        <w:rPr>
          <w:rFonts w:ascii="Garamond" w:eastAsia="Times New Roman" w:hAnsi="Garamond" w:cs="Times New Roman"/>
          <w:sz w:val="20"/>
          <w:szCs w:val="20"/>
          <w:lang w:eastAsia="ar-SA"/>
        </w:rPr>
      </w:pPr>
    </w:p>
    <w:p w14:paraId="28A593A6" w14:textId="786F060A" w:rsidR="00072AD2" w:rsidRPr="00072AD2" w:rsidRDefault="00072AD2" w:rsidP="00072AD2">
      <w:pPr>
        <w:suppressAutoHyphens/>
        <w:spacing w:after="0" w:line="240" w:lineRule="auto"/>
        <w:ind w:left="709" w:hanging="709"/>
        <w:jc w:val="both"/>
        <w:rPr>
          <w:rFonts w:ascii="Garamond" w:eastAsia="Times New Roman" w:hAnsi="Garamond" w:cs="Times New Roman"/>
          <w:sz w:val="20"/>
          <w:szCs w:val="20"/>
          <w:lang w:eastAsia="pl-PL"/>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t>Wynagrodzenie, o którym mowa w ust. 2, zostanie wypłacone w równych częściach, płatnych miesięcznie po zakończeniu danego miesiąca kalendarzowego w zakresie usługi sprzątania, odpowiednio do ilości zleconych i odebranych usług odśnieżania i odladzania w danym miesiącu.</w:t>
      </w:r>
    </w:p>
    <w:p w14:paraId="731E15AD"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4.</w:t>
      </w:r>
      <w:r w:rsidRPr="00072AD2">
        <w:rPr>
          <w:rFonts w:ascii="Garamond" w:eastAsia="Times New Roman" w:hAnsi="Garamond" w:cs="Times New Roman"/>
          <w:sz w:val="20"/>
          <w:szCs w:val="20"/>
          <w:lang w:eastAsia="ar-SA"/>
        </w:rPr>
        <w:tab/>
        <w:t>Rozliczenie należności Wykonawcy następować będzie po upływie każdego miesiąca, na podstawie faktury oraz dokumentu potwierdzającego prawidłowe wykonanie zamówienia (protokół kontroli prac), podpisanego przez przedstawiciela Zamawiającego.</w:t>
      </w:r>
    </w:p>
    <w:p w14:paraId="64328DE6"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5.</w:t>
      </w:r>
      <w:r w:rsidRPr="00072AD2">
        <w:rPr>
          <w:rFonts w:ascii="Garamond" w:eastAsia="Times New Roman" w:hAnsi="Garamond" w:cs="Times New Roman"/>
          <w:sz w:val="20"/>
          <w:szCs w:val="20"/>
          <w:lang w:eastAsia="ar-SA"/>
        </w:rPr>
        <w:tab/>
        <w:t>Rozliczenie między Zamawiającym a Wykonawcą będzie prowadzone w polskich złotych.</w:t>
      </w:r>
    </w:p>
    <w:p w14:paraId="027A9ABB"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6.</w:t>
      </w:r>
      <w:r w:rsidRPr="00072AD2">
        <w:rPr>
          <w:rFonts w:ascii="Garamond" w:eastAsia="Times New Roman" w:hAnsi="Garamond" w:cs="Times New Roman"/>
          <w:sz w:val="20"/>
          <w:szCs w:val="20"/>
          <w:lang w:eastAsia="ar-SA"/>
        </w:rPr>
        <w:tab/>
        <w:t>Zapłata wynagrodzenia wynikającego z faktur nastąpi w terminie do 30 dni od dnia ich otrzymania przez Zamawiającego, po uprzednim podpisaniu przez przedstawiciela Zamawiającego dokumentu potwierdzającego prawidłowe wykonanie zamówienia (protokołu kontroli prac) .</w:t>
      </w:r>
    </w:p>
    <w:p w14:paraId="348EBA2C"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7.</w:t>
      </w:r>
      <w:r w:rsidRPr="00072AD2">
        <w:rPr>
          <w:rFonts w:ascii="Garamond" w:eastAsia="Times New Roman" w:hAnsi="Garamond" w:cs="Times New Roman"/>
          <w:sz w:val="20"/>
          <w:szCs w:val="20"/>
          <w:lang w:eastAsia="ar-SA"/>
        </w:rPr>
        <w:tab/>
        <w:t>Wynagrodzenie będzie płatne przelewem przez Zamawiającego na rachunek bankowy nr.: ………………………………………………………….</w:t>
      </w:r>
    </w:p>
    <w:p w14:paraId="6288F357"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8.</w:t>
      </w:r>
      <w:r w:rsidRPr="00072AD2">
        <w:rPr>
          <w:rFonts w:ascii="Garamond" w:eastAsia="Times New Roman" w:hAnsi="Garamond" w:cs="Times New Roman"/>
          <w:sz w:val="20"/>
          <w:szCs w:val="20"/>
          <w:lang w:eastAsia="ar-SA"/>
        </w:rPr>
        <w:tab/>
        <w:t>Zapłata wynagrodzenia dokonana na wskazany w fakturze rachunek bankowy skutkuje wykonaniem zobowiązania Zamawiającego wobec Wykonawcy.</w:t>
      </w:r>
    </w:p>
    <w:p w14:paraId="3AEC3AC8"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9.</w:t>
      </w:r>
      <w:r w:rsidRPr="00072AD2">
        <w:rPr>
          <w:rFonts w:ascii="Garamond" w:eastAsia="Times New Roman" w:hAnsi="Garamond" w:cs="Times New Roman"/>
          <w:sz w:val="20"/>
          <w:szCs w:val="20"/>
          <w:lang w:eastAsia="ar-SA"/>
        </w:rPr>
        <w:tab/>
        <w:t>Wykonawca nie może przenieść na osoby trzecie wierzytelności przysługującej mu od Zamawiającego bez jego zgody.</w:t>
      </w:r>
    </w:p>
    <w:p w14:paraId="1397CCE5"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10.</w:t>
      </w:r>
      <w:r w:rsidRPr="00072AD2">
        <w:rPr>
          <w:rFonts w:ascii="Garamond" w:eastAsia="Times New Roman" w:hAnsi="Garamond" w:cs="Times New Roman"/>
          <w:sz w:val="20"/>
          <w:szCs w:val="20"/>
          <w:lang w:eastAsia="ar-SA"/>
        </w:rPr>
        <w:tab/>
        <w:t>Faktury pomiędzy Stronami będą wystawiane z następującymi danymi:</w:t>
      </w:r>
    </w:p>
    <w:p w14:paraId="419C368C" w14:textId="5DEFE8C8" w:rsidR="00072AD2" w:rsidRDefault="00072AD2" w:rsidP="00072AD2">
      <w:pPr>
        <w:suppressAutoHyphens/>
        <w:spacing w:after="0" w:line="240" w:lineRule="auto"/>
        <w:ind w:left="705" w:firstLine="4"/>
        <w:jc w:val="both"/>
        <w:rPr>
          <w:rFonts w:ascii="Garamond" w:eastAsia="Times New Roman" w:hAnsi="Garamond" w:cs="Times New Roman"/>
          <w:sz w:val="20"/>
          <w:szCs w:val="20"/>
          <w:lang w:eastAsia="ar-SA"/>
        </w:rPr>
      </w:pPr>
      <w:r w:rsidRPr="00A825DA">
        <w:rPr>
          <w:rFonts w:ascii="Garamond" w:eastAsia="Times New Roman" w:hAnsi="Garamond" w:cs="Times New Roman"/>
          <w:sz w:val="20"/>
          <w:szCs w:val="20"/>
          <w:lang w:eastAsia="ar-SA"/>
        </w:rPr>
        <w:t>Nabywca: ………………………….</w:t>
      </w:r>
    </w:p>
    <w:p w14:paraId="57C21733" w14:textId="3472D51C" w:rsidR="00BD27D3" w:rsidRPr="00072AD2" w:rsidRDefault="00BD27D3" w:rsidP="00BD27D3">
      <w:pPr>
        <w:suppressAutoHyphens/>
        <w:spacing w:after="0" w:line="240" w:lineRule="auto"/>
        <w:jc w:val="both"/>
        <w:rPr>
          <w:rFonts w:ascii="Garamond" w:eastAsia="Times New Roman" w:hAnsi="Garamond" w:cs="Times New Roman"/>
          <w:sz w:val="20"/>
          <w:szCs w:val="20"/>
          <w:lang w:eastAsia="ar-SA"/>
        </w:rPr>
      </w:pPr>
      <w:r>
        <w:rPr>
          <w:rFonts w:ascii="Garamond" w:eastAsia="Times New Roman" w:hAnsi="Garamond" w:cs="Times New Roman"/>
          <w:sz w:val="20"/>
          <w:szCs w:val="20"/>
          <w:lang w:eastAsia="ar-SA"/>
        </w:rPr>
        <w:t>11</w:t>
      </w:r>
      <w:r w:rsidRPr="00380BBD">
        <w:rPr>
          <w:rFonts w:ascii="Garamond" w:eastAsia="Times New Roman" w:hAnsi="Garamond" w:cs="Times New Roman"/>
          <w:sz w:val="20"/>
          <w:szCs w:val="20"/>
          <w:lang w:eastAsia="ar-SA"/>
        </w:rPr>
        <w:t xml:space="preserve">.        </w:t>
      </w:r>
      <w:r w:rsidRPr="00380BBD">
        <w:rPr>
          <w:rFonts w:ascii="Garamond" w:eastAsia="Times New Roman" w:hAnsi="Garamond" w:cs="Times New Roman"/>
          <w:sz w:val="16"/>
          <w:szCs w:val="20"/>
          <w:lang w:eastAsia="ar-SA"/>
        </w:rPr>
        <w:t xml:space="preserve"> </w:t>
      </w:r>
      <w:r w:rsidRPr="00380BBD">
        <w:rPr>
          <w:rFonts w:ascii="Garamond" w:eastAsia="Times New Roman" w:hAnsi="Garamond" w:cs="Times New Roman"/>
          <w:sz w:val="20"/>
          <w:szCs w:val="24"/>
          <w:lang w:eastAsia="ar-SA"/>
        </w:rPr>
        <w:t>Do obliczenia wynagrodzenia za niepełny miesiąc świadczenia usługi stosuje się następującą zasadę: miesięczne wynagrodzenie netto z tytułu ochrony określone w ust. 2 dzieli się przez liczbę dni roboczych danego miesiąca kalendarzowego z zaokrągleniem do dwóch miejsc po przecinku. Otrzymany wynik mnoży się przez liczbę dni roboczych, w których wykonywano usługę w miesiącu rozliczeniowym i mnoży się go przez odpowiednią stawkę VAT, uzyskując w ten sposób wynagrodzenie brutto.</w:t>
      </w:r>
    </w:p>
    <w:p w14:paraId="20E56C08" w14:textId="77777777" w:rsidR="00072AD2" w:rsidRPr="00072AD2" w:rsidRDefault="00072AD2" w:rsidP="00072AD2">
      <w:pPr>
        <w:suppressAutoHyphens/>
        <w:spacing w:after="0" w:line="240" w:lineRule="auto"/>
        <w:ind w:left="705" w:firstLine="4"/>
        <w:jc w:val="both"/>
        <w:rPr>
          <w:rFonts w:ascii="Garamond" w:eastAsia="Times New Roman" w:hAnsi="Garamond" w:cs="Times New Roman"/>
          <w:sz w:val="20"/>
          <w:szCs w:val="20"/>
          <w:lang w:eastAsia="ar-SA"/>
        </w:rPr>
      </w:pPr>
    </w:p>
    <w:p w14:paraId="1C6E3A36"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§4</w:t>
      </w:r>
    </w:p>
    <w:p w14:paraId="4BBBF226"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ODBIORY</w:t>
      </w:r>
    </w:p>
    <w:p w14:paraId="04456F0E"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Pr="00072AD2">
        <w:rPr>
          <w:rFonts w:ascii="Garamond" w:eastAsia="Times New Roman" w:hAnsi="Garamond" w:cs="Times New Roman"/>
          <w:sz w:val="20"/>
          <w:szCs w:val="20"/>
          <w:lang w:eastAsia="ar-SA"/>
        </w:rPr>
        <w:tab/>
        <w:t>Zamawiający będzie dokonywał kontroli jakości prac w terenie i stwierdzał zgodność wykonania tych prac z umową.</w:t>
      </w:r>
    </w:p>
    <w:p w14:paraId="76C217FE"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W przypadku stwierdzenia nienależytego wykonania prac, Wykonawca zobowiązany jest do natychmiastowego ich poprawienia, chyba że Zamawiający wyznaczy Wykonawcy w tym celu określony termin.</w:t>
      </w:r>
    </w:p>
    <w:p w14:paraId="0F1F560D"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§5</w:t>
      </w:r>
    </w:p>
    <w:p w14:paraId="4034DE0E"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OBOWIĄZKI WYKONAWCY</w:t>
      </w:r>
    </w:p>
    <w:p w14:paraId="473794CE"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Pr="00072AD2">
        <w:rPr>
          <w:rFonts w:ascii="Garamond" w:eastAsia="Times New Roman" w:hAnsi="Garamond" w:cs="Times New Roman"/>
          <w:sz w:val="20"/>
          <w:szCs w:val="20"/>
          <w:lang w:eastAsia="ar-SA"/>
        </w:rPr>
        <w:tab/>
        <w:t>Wykonawca zobowiązany jest do prowadzenia stałej, bieżącej kontroli wykonywanych prac będących przedmiotem umowy.</w:t>
      </w:r>
    </w:p>
    <w:p w14:paraId="3A5474E2" w14:textId="06EC33D5"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Wszelkie prace związane ze sprzątaniem oraz usuwaniem odpadów ze sprzątanych powierzchni  muszą być prowadzone w sposób bezpieczny i nieuciążliwy dla użytkowników obiektu oraz gwarantujący wykonanie prac w terminach określonych w opisie przedmiotu zamówienia.</w:t>
      </w:r>
    </w:p>
    <w:p w14:paraId="5514D7F8"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t>Wykonawca ponosi odpowiedzialność za szkody wyrządzone osobom trzecim w związku z prowadzonymi pracami oraz z powodu niewykonania lub niewłaściwego wykonania przedmiotu umowy.</w:t>
      </w:r>
    </w:p>
    <w:p w14:paraId="1BAE2514"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4.</w:t>
      </w:r>
      <w:r w:rsidRPr="00072AD2">
        <w:rPr>
          <w:rFonts w:ascii="Garamond" w:eastAsia="Times New Roman" w:hAnsi="Garamond" w:cs="Times New Roman"/>
          <w:sz w:val="20"/>
          <w:szCs w:val="20"/>
          <w:lang w:eastAsia="ar-SA"/>
        </w:rPr>
        <w:tab/>
        <w:t>Wykonawca zapewni prowadzenie prac z zachowaniem przepisów obowiązującego prawa, w szczególności dotyczących ochrony środowiska, BHP, odpadów i bez powodowania zagrożenia dla osób trzecich lub mienia.</w:t>
      </w:r>
    </w:p>
    <w:p w14:paraId="02D13DE5"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lastRenderedPageBreak/>
        <w:t>5.</w:t>
      </w:r>
      <w:r w:rsidRPr="00072AD2">
        <w:rPr>
          <w:rFonts w:ascii="Garamond" w:eastAsia="Times New Roman" w:hAnsi="Garamond" w:cs="Times New Roman"/>
          <w:sz w:val="20"/>
          <w:szCs w:val="20"/>
          <w:lang w:eastAsia="ar-SA"/>
        </w:rPr>
        <w:tab/>
        <w:t>Wykonawca zobowiązany jest postępować z odpadami komunalnymi zebranymi podczas realizacji zadania w sposób zgodny z przepisami prawa powszechnie obowiązującymi i przepisami prawa miejscowego.</w:t>
      </w:r>
    </w:p>
    <w:p w14:paraId="2A2D3EE6" w14:textId="5C4ECF5D" w:rsidR="00072AD2" w:rsidRPr="00072AD2" w:rsidRDefault="00072AD2" w:rsidP="00E6572C">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6.</w:t>
      </w:r>
      <w:r w:rsidRPr="00072AD2">
        <w:rPr>
          <w:rFonts w:ascii="Garamond" w:eastAsia="Times New Roman" w:hAnsi="Garamond" w:cs="Times New Roman"/>
          <w:sz w:val="20"/>
          <w:szCs w:val="20"/>
          <w:lang w:eastAsia="ar-SA"/>
        </w:rPr>
        <w:tab/>
        <w:t>Wykonawca będzie realizował usługi objęte zamówieniem przy pomocy odpowiedniego sprzętu oraz osób wymaganych przez Zamawiającego i zobowiązuje się do ich utrzymania przez cały okres objęty umową.</w:t>
      </w:r>
    </w:p>
    <w:p w14:paraId="24D2CC15" w14:textId="19ECC4B2"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 </w:t>
      </w:r>
    </w:p>
    <w:p w14:paraId="45EC02E4" w14:textId="3B7A0C0C" w:rsidR="00072AD2" w:rsidRPr="00072AD2" w:rsidRDefault="00985C33" w:rsidP="00072AD2">
      <w:pPr>
        <w:suppressAutoHyphens/>
        <w:spacing w:after="0" w:line="240" w:lineRule="auto"/>
        <w:ind w:left="705" w:hanging="705"/>
        <w:jc w:val="both"/>
        <w:rPr>
          <w:rFonts w:ascii="Garamond" w:eastAsia="Times New Roman" w:hAnsi="Garamond" w:cs="Times New Roman"/>
          <w:sz w:val="20"/>
          <w:szCs w:val="20"/>
          <w:lang w:eastAsia="ar-SA"/>
        </w:rPr>
      </w:pPr>
      <w:r>
        <w:rPr>
          <w:rFonts w:ascii="Garamond" w:eastAsia="Times New Roman" w:hAnsi="Garamond" w:cs="Times New Roman"/>
          <w:sz w:val="20"/>
          <w:szCs w:val="20"/>
          <w:lang w:eastAsia="ar-SA"/>
        </w:rPr>
        <w:t>7</w:t>
      </w:r>
      <w:r w:rsidR="00072AD2" w:rsidRPr="00072AD2">
        <w:rPr>
          <w:rFonts w:ascii="Garamond" w:eastAsia="Times New Roman" w:hAnsi="Garamond" w:cs="Times New Roman"/>
          <w:sz w:val="20"/>
          <w:szCs w:val="20"/>
          <w:lang w:eastAsia="ar-SA"/>
        </w:rPr>
        <w:t>.</w:t>
      </w:r>
      <w:r w:rsidR="00072AD2" w:rsidRPr="00072AD2">
        <w:rPr>
          <w:rFonts w:ascii="Garamond" w:eastAsia="Times New Roman" w:hAnsi="Garamond" w:cs="Times New Roman"/>
          <w:sz w:val="20"/>
          <w:szCs w:val="20"/>
          <w:lang w:eastAsia="ar-SA"/>
        </w:rPr>
        <w:tab/>
        <w:t>W przypadku zniszczenia mienia Zamawiającego lub urządzeń z winy Wykonawcy w związku  z wykonywaniem usługi, Wykonawca zobowiązuje się do ich naprawy lub wymiany na swój koszt na nowy, sprawny o parametrach równoważnych do uszkodzonego.</w:t>
      </w:r>
    </w:p>
    <w:p w14:paraId="0A37C6B0" w14:textId="7E1DCC2D" w:rsidR="00072AD2" w:rsidRPr="00072AD2" w:rsidRDefault="00985C33" w:rsidP="00072AD2">
      <w:pPr>
        <w:suppressAutoHyphens/>
        <w:spacing w:after="0" w:line="240" w:lineRule="auto"/>
        <w:ind w:left="705" w:hanging="705"/>
        <w:jc w:val="both"/>
        <w:rPr>
          <w:rFonts w:ascii="Garamond" w:eastAsia="Times New Roman" w:hAnsi="Garamond" w:cs="Times New Roman"/>
          <w:sz w:val="20"/>
          <w:szCs w:val="20"/>
          <w:lang w:eastAsia="ar-SA"/>
        </w:rPr>
      </w:pPr>
      <w:r>
        <w:rPr>
          <w:rFonts w:ascii="Garamond" w:eastAsia="Times New Roman" w:hAnsi="Garamond" w:cs="Times New Roman"/>
          <w:sz w:val="20"/>
          <w:szCs w:val="20"/>
          <w:lang w:eastAsia="ar-SA"/>
        </w:rPr>
        <w:t>8</w:t>
      </w:r>
      <w:r w:rsidR="00072AD2" w:rsidRPr="00072AD2">
        <w:rPr>
          <w:rFonts w:ascii="Garamond" w:eastAsia="Times New Roman" w:hAnsi="Garamond" w:cs="Times New Roman"/>
          <w:sz w:val="20"/>
          <w:szCs w:val="20"/>
          <w:lang w:eastAsia="ar-SA"/>
        </w:rPr>
        <w:t>.</w:t>
      </w:r>
      <w:r w:rsidR="00072AD2" w:rsidRPr="00072AD2">
        <w:rPr>
          <w:rFonts w:ascii="Garamond" w:eastAsia="Times New Roman" w:hAnsi="Garamond" w:cs="Times New Roman"/>
          <w:sz w:val="20"/>
          <w:szCs w:val="20"/>
          <w:lang w:eastAsia="ar-SA"/>
        </w:rPr>
        <w:tab/>
        <w:t>Wykonawca zobowiązuje się w okresie obowiązywania Umowy oraz po jej wygaśnięciu lub rozwiązaniu, do zachowania w ścisłej tajemnicy wszelkich informacji dotyczących Zamawiającego, obejmujących:</w:t>
      </w:r>
    </w:p>
    <w:p w14:paraId="18CE09F5" w14:textId="77777777" w:rsidR="00072AD2" w:rsidRPr="00072AD2" w:rsidRDefault="00072AD2">
      <w:pPr>
        <w:numPr>
          <w:ilvl w:val="0"/>
          <w:numId w:val="6"/>
        </w:numPr>
        <w:suppressAutoHyphens/>
        <w:spacing w:after="0" w:line="240"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dane osobowe – chronione na podstawie ustawy o ochronie danych osobowych (Dz. U. z 2019 r., poz. 1781);</w:t>
      </w:r>
    </w:p>
    <w:p w14:paraId="3360C270" w14:textId="77777777" w:rsidR="00072AD2" w:rsidRPr="00072AD2" w:rsidRDefault="00072AD2">
      <w:pPr>
        <w:numPr>
          <w:ilvl w:val="0"/>
          <w:numId w:val="6"/>
        </w:numPr>
        <w:suppressAutoHyphens/>
        <w:spacing w:after="0" w:line="240" w:lineRule="auto"/>
        <w:ind w:left="705"/>
        <w:contextualSpacing/>
        <w:jc w:val="both"/>
        <w:rPr>
          <w:rFonts w:ascii="Garamond" w:eastAsia="Calibri" w:hAnsi="Garamond" w:cs="Times New Roman"/>
          <w:sz w:val="20"/>
          <w:szCs w:val="20"/>
        </w:rPr>
      </w:pPr>
      <w:r w:rsidRPr="00072AD2">
        <w:rPr>
          <w:rFonts w:ascii="Garamond" w:eastAsia="Calibri" w:hAnsi="Garamond" w:cs="Times New Roman"/>
          <w:sz w:val="20"/>
          <w:szCs w:val="20"/>
        </w:rPr>
        <w:t xml:space="preserve">informacje stanowiące tajemnicę przedsiębiorstwa - chronione na podstawie ustawy </w:t>
      </w:r>
      <w:r w:rsidRPr="00072AD2">
        <w:rPr>
          <w:rFonts w:ascii="Garamond" w:eastAsia="Calibri" w:hAnsi="Garamond" w:cs="Times New Roman"/>
          <w:sz w:val="20"/>
          <w:szCs w:val="20"/>
        </w:rPr>
        <w:br/>
        <w:t xml:space="preserve">o zwalczaniu nieuczciwej </w:t>
      </w:r>
      <w:r w:rsidRPr="00072AD2">
        <w:rPr>
          <w:rFonts w:ascii="Garamond" w:eastAsia="Calibri" w:hAnsi="Garamond" w:cs="Times New Roman"/>
          <w:color w:val="000000"/>
          <w:sz w:val="20"/>
          <w:szCs w:val="20"/>
        </w:rPr>
        <w:t>konkurencji (Dz. U. z 2020 r., poz. 1913);</w:t>
      </w:r>
    </w:p>
    <w:p w14:paraId="221012A3" w14:textId="77777777" w:rsidR="00072AD2" w:rsidRPr="00072AD2" w:rsidRDefault="00072AD2">
      <w:pPr>
        <w:numPr>
          <w:ilvl w:val="0"/>
          <w:numId w:val="6"/>
        </w:numPr>
        <w:suppressAutoHyphens/>
        <w:spacing w:after="0" w:line="240"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informacje, które mogą mieć wpływ na funkcjonowanie lub stan bezpieczeństwa Zamawiającego zwane dalej „Informacjami Poufnymi”</w:t>
      </w:r>
    </w:p>
    <w:p w14:paraId="5DA7C9C9" w14:textId="42BD20BD" w:rsidR="00072AD2" w:rsidRPr="00072AD2" w:rsidRDefault="00985C33" w:rsidP="00072AD2">
      <w:pPr>
        <w:suppressAutoHyphens/>
        <w:spacing w:after="0" w:line="240" w:lineRule="auto"/>
        <w:ind w:left="705" w:hanging="705"/>
        <w:jc w:val="both"/>
        <w:rPr>
          <w:rFonts w:ascii="Garamond" w:eastAsia="Times New Roman" w:hAnsi="Garamond" w:cs="Times New Roman"/>
          <w:sz w:val="20"/>
          <w:szCs w:val="20"/>
          <w:lang w:eastAsia="ar-SA"/>
        </w:rPr>
      </w:pPr>
      <w:r>
        <w:rPr>
          <w:rFonts w:ascii="Garamond" w:eastAsia="Times New Roman" w:hAnsi="Garamond" w:cs="Times New Roman"/>
          <w:sz w:val="20"/>
          <w:szCs w:val="20"/>
          <w:lang w:eastAsia="ar-SA"/>
        </w:rPr>
        <w:t>9</w:t>
      </w:r>
      <w:r w:rsidR="00072AD2" w:rsidRPr="00072AD2">
        <w:rPr>
          <w:rFonts w:ascii="Garamond" w:eastAsia="Times New Roman" w:hAnsi="Garamond" w:cs="Times New Roman"/>
          <w:sz w:val="20"/>
          <w:szCs w:val="20"/>
          <w:lang w:eastAsia="ar-SA"/>
        </w:rPr>
        <w:t>.</w:t>
      </w:r>
      <w:r w:rsidR="00072AD2" w:rsidRPr="00072AD2">
        <w:rPr>
          <w:rFonts w:ascii="Garamond" w:eastAsia="Times New Roman" w:hAnsi="Garamond" w:cs="Times New Roman"/>
          <w:sz w:val="20"/>
          <w:szCs w:val="20"/>
          <w:lang w:eastAsia="ar-SA"/>
        </w:rPr>
        <w:tab/>
        <w:t xml:space="preserve">Informacje Poufne mogą być udostępnione wyłącznie osobom dającym rękojmię zachowania tajemnicy i tylko w zakresie niezbędnym dla należytego wykonania przedmiotu Umowy. </w:t>
      </w:r>
    </w:p>
    <w:p w14:paraId="08F5044E" w14:textId="62FC7BF5" w:rsid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00985C33">
        <w:rPr>
          <w:rFonts w:ascii="Garamond" w:eastAsia="Times New Roman" w:hAnsi="Garamond" w:cs="Times New Roman"/>
          <w:sz w:val="20"/>
          <w:szCs w:val="20"/>
          <w:lang w:eastAsia="ar-SA"/>
        </w:rPr>
        <w:t>0</w:t>
      </w:r>
      <w:r w:rsidRPr="00072AD2">
        <w:rPr>
          <w:rFonts w:ascii="Garamond" w:eastAsia="Times New Roman" w:hAnsi="Garamond" w:cs="Times New Roman"/>
          <w:sz w:val="20"/>
          <w:szCs w:val="20"/>
          <w:lang w:eastAsia="ar-SA"/>
        </w:rPr>
        <w:t>.</w:t>
      </w:r>
      <w:r w:rsidRPr="00072AD2">
        <w:rPr>
          <w:rFonts w:ascii="Garamond" w:eastAsia="Times New Roman" w:hAnsi="Garamond" w:cs="Times New Roman"/>
          <w:sz w:val="20"/>
          <w:szCs w:val="20"/>
          <w:lang w:eastAsia="ar-SA"/>
        </w:rPr>
        <w:tab/>
        <w:t>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w:t>
      </w:r>
    </w:p>
    <w:p w14:paraId="0B2C5966" w14:textId="67C17F2C" w:rsidR="00380BBD" w:rsidRPr="00072AD2" w:rsidRDefault="00380BBD" w:rsidP="00072AD2">
      <w:pPr>
        <w:suppressAutoHyphens/>
        <w:spacing w:after="0" w:line="240" w:lineRule="auto"/>
        <w:ind w:left="705" w:hanging="705"/>
        <w:jc w:val="both"/>
        <w:rPr>
          <w:rFonts w:ascii="Garamond" w:eastAsia="Times New Roman" w:hAnsi="Garamond" w:cs="Times New Roman"/>
          <w:sz w:val="20"/>
          <w:szCs w:val="20"/>
          <w:lang w:eastAsia="ar-SA"/>
        </w:rPr>
      </w:pPr>
      <w:r>
        <w:rPr>
          <w:rFonts w:ascii="Garamond" w:eastAsia="Times New Roman" w:hAnsi="Garamond" w:cs="Times New Roman"/>
          <w:sz w:val="20"/>
          <w:szCs w:val="20"/>
          <w:lang w:eastAsia="ar-SA"/>
        </w:rPr>
        <w:t xml:space="preserve">11.          </w:t>
      </w:r>
    </w:p>
    <w:p w14:paraId="7C66DD34" w14:textId="688F2A1E" w:rsidR="00072AD2" w:rsidRPr="00072AD2" w:rsidRDefault="00072AD2" w:rsidP="00D56B2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 </w:t>
      </w:r>
    </w:p>
    <w:p w14:paraId="4C80C35F" w14:textId="77777777" w:rsidR="00072AD2" w:rsidRPr="00072AD2" w:rsidRDefault="00072AD2" w:rsidP="00072AD2">
      <w:pPr>
        <w:suppressAutoHyphens/>
        <w:autoSpaceDE w:val="0"/>
        <w:autoSpaceDN w:val="0"/>
        <w:spacing w:after="0" w:line="240" w:lineRule="auto"/>
        <w:ind w:left="709" w:hanging="709"/>
        <w:jc w:val="both"/>
        <w:rPr>
          <w:rFonts w:ascii="Garamond" w:eastAsia="Times New Roman" w:hAnsi="Garamond" w:cs="Times New Roman"/>
          <w:sz w:val="20"/>
          <w:szCs w:val="20"/>
          <w:lang w:eastAsia="ar-SA"/>
        </w:rPr>
      </w:pPr>
    </w:p>
    <w:p w14:paraId="02D3F3CC" w14:textId="77777777" w:rsidR="00072AD2" w:rsidRPr="00072AD2" w:rsidRDefault="00072AD2" w:rsidP="00072AD2">
      <w:pPr>
        <w:suppressAutoHyphens/>
        <w:spacing w:after="0" w:line="240" w:lineRule="auto"/>
        <w:rPr>
          <w:rFonts w:ascii="Garamond" w:eastAsia="Times New Roman" w:hAnsi="Garamond" w:cs="Times New Roman"/>
          <w:b/>
          <w:sz w:val="20"/>
          <w:szCs w:val="20"/>
          <w:lang w:eastAsia="ar-SA"/>
        </w:rPr>
      </w:pPr>
    </w:p>
    <w:p w14:paraId="183C9C3F" w14:textId="77777777" w:rsidR="00072AD2" w:rsidRPr="00072AD2" w:rsidRDefault="00072AD2" w:rsidP="00072AD2">
      <w:pPr>
        <w:suppressAutoHyphens/>
        <w:spacing w:after="0" w:line="240" w:lineRule="auto"/>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 6</w:t>
      </w:r>
    </w:p>
    <w:p w14:paraId="6842ED23" w14:textId="77777777" w:rsidR="00072AD2" w:rsidRPr="00072AD2" w:rsidRDefault="00072AD2" w:rsidP="00072AD2">
      <w:pPr>
        <w:suppressAutoHyphens/>
        <w:spacing w:after="0" w:line="240" w:lineRule="auto"/>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ZATRUDNIENIE</w:t>
      </w:r>
    </w:p>
    <w:p w14:paraId="6A9036CC" w14:textId="6FE1F052" w:rsidR="00072AD2" w:rsidRPr="00072AD2" w:rsidRDefault="00072AD2">
      <w:pPr>
        <w:numPr>
          <w:ilvl w:val="0"/>
          <w:numId w:val="4"/>
        </w:numPr>
        <w:tabs>
          <w:tab w:val="left" w:pos="426"/>
        </w:tabs>
        <w:suppressAutoHyphens/>
        <w:autoSpaceDE w:val="0"/>
        <w:autoSpaceDN w:val="0"/>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Zamawiający wymaga, aby wszystkie osoby wykonujące </w:t>
      </w:r>
      <w:r w:rsidR="00A711D8" w:rsidRPr="00D56B22">
        <w:rPr>
          <w:rFonts w:ascii="Garamond" w:eastAsia="Times New Roman" w:hAnsi="Garamond" w:cs="Times New Roman"/>
          <w:sz w:val="20"/>
          <w:szCs w:val="20"/>
          <w:lang w:eastAsia="ar-SA"/>
        </w:rPr>
        <w:t>usługi sprzątania</w:t>
      </w:r>
      <w:r w:rsidRPr="00072AD2">
        <w:rPr>
          <w:rFonts w:ascii="Garamond" w:eastAsia="Times New Roman" w:hAnsi="Garamond" w:cs="Times New Roman"/>
          <w:sz w:val="20"/>
          <w:szCs w:val="20"/>
          <w:lang w:eastAsia="ar-SA"/>
        </w:rPr>
        <w:t xml:space="preserve"> były zatrudnione na podstawie umowy o pracę przez Wykonawcę lub podwykonawcę,</w:t>
      </w:r>
    </w:p>
    <w:p w14:paraId="5BD43FB6" w14:textId="2A171802" w:rsidR="00072AD2" w:rsidRPr="00A711D8" w:rsidRDefault="00072AD2" w:rsidP="00A711D8">
      <w:pPr>
        <w:tabs>
          <w:tab w:val="left" w:pos="426"/>
        </w:tabs>
        <w:suppressAutoHyphens/>
        <w:autoSpaceDE w:val="0"/>
        <w:autoSpaceDN w:val="0"/>
        <w:spacing w:after="0" w:line="240" w:lineRule="auto"/>
        <w:jc w:val="both"/>
        <w:rPr>
          <w:rFonts w:ascii="Garamond" w:eastAsia="Times New Roman" w:hAnsi="Garamond" w:cs="Times New Roman"/>
          <w:sz w:val="20"/>
          <w:szCs w:val="20"/>
          <w:lang w:eastAsia="ar-SA"/>
        </w:rPr>
      </w:pPr>
    </w:p>
    <w:p w14:paraId="789D1190" w14:textId="7A25EAB3" w:rsidR="00072AD2" w:rsidRPr="00072AD2" w:rsidRDefault="00072AD2">
      <w:pPr>
        <w:numPr>
          <w:ilvl w:val="0"/>
          <w:numId w:val="4"/>
        </w:numPr>
        <w:tabs>
          <w:tab w:val="left" w:pos="426"/>
        </w:tabs>
        <w:suppressAutoHyphens/>
        <w:autoSpaceDE w:val="0"/>
        <w:autoSpaceDN w:val="0"/>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Wykonawca zobowiązany jest do zapewnienia takiej ilości osób sprzątających , aby zapewnić rzetelne wykonanie wszystkich czynności. Zatrudnienie winno nastąpić w terminie co najmniej od dnia zawarcia umowy na realizację przedmiotu zamówienia i trwać nieprzerwanie w całym okresie wykonywania ww. umowy. Jeżeli wskazane przez Wykonawcę osoby nie będą mogły świadczyć usługi (np. zwolnienie lekarskie, urlop, trwała niemożność świadczenia usługi np. emerytura), Wykonawca zobowiązany będzie do zapewnienia innej osoby, która będzie mogła świadczyć tę usługę przy spełnieniu wymogu określonego w ust. 1. W przypadku rozwiązania stosunku pracy przez osobę zatrudnioną lub przez Wykonawcę przed zakończeniem tego okresu, Wykonawca jest zobowiązany do zatrudnienia na to miejsce innej osoby na podstawie umowy o pracę.</w:t>
      </w:r>
    </w:p>
    <w:p w14:paraId="3CB7C975" w14:textId="77777777" w:rsidR="00072AD2" w:rsidRPr="00072AD2" w:rsidRDefault="00072AD2">
      <w:pPr>
        <w:numPr>
          <w:ilvl w:val="0"/>
          <w:numId w:val="4"/>
        </w:numPr>
        <w:tabs>
          <w:tab w:val="left" w:pos="426"/>
        </w:tabs>
        <w:suppressAutoHyphens/>
        <w:autoSpaceDE w:val="0"/>
        <w:autoSpaceDN w:val="0"/>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O zmianie którejkolwiek osoby wskazanej przez Wykonawcę należy poinformować Zamawiającego pisemnie na adres Zamawiającego bądź drogą elektroniczną.</w:t>
      </w:r>
    </w:p>
    <w:p w14:paraId="71B868FD" w14:textId="77777777" w:rsidR="00072AD2" w:rsidRPr="00072AD2" w:rsidRDefault="00072AD2">
      <w:pPr>
        <w:numPr>
          <w:ilvl w:val="0"/>
          <w:numId w:val="4"/>
        </w:numPr>
        <w:tabs>
          <w:tab w:val="left" w:pos="426"/>
        </w:tabs>
        <w:suppressAutoHyphens/>
        <w:autoSpaceDE w:val="0"/>
        <w:autoSpaceDN w:val="0"/>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Najpóźniej w dniu zawarcia umowy na realizację przedmiotu zamówienia (dotyczy osób już zatrudnionych na postawie umowy o pracę przez Wykonawcę) lub w ciągu 3 dni roboczych od dnia zatrudnienia nowej osoby na podstawie umowy o pracę Wykonawca zobowiązany jest do przedłożenia Zamawiającemu oświadczenia o zatrudnieniu na podstawie umowy o pracę osób wykonujących czynności wskazane w ust 1, bądź innego dowodu potwierdzającego spełnienie wymagań (np. dowód zgłoszenia do ZUS). Oświadczenie powinno zawierać w szczególności: dokładne określenie podmiotu składającego oświadczenie, datę złożenia oświadczenia, wskazanie, że wskazane w ust 1 czynności wykonują osoby zatrudnione na podstawie umowy o pracę wraz ze wskazaniem liczby tych osób, rodzaju umowy o pracę i wymiaru etatu oraz podpis osoby uprawnionej do złożenia oświadczenia w imieniu Wykonawcy. W przypadku gdy wykonawca przedkładać będzie umowę lub dowód zgłoszenia do ZUS, powinny być one częściowo zanonimizowane, tzn. zawierać Imię i Nazwisko, stanowisko pracy i wymiar czasu pracy, a nie zawierać wynagrodzenia, PESELU, NIP i adresu zamieszkania.</w:t>
      </w:r>
    </w:p>
    <w:p w14:paraId="4AA0A9CC" w14:textId="77777777" w:rsidR="00072AD2" w:rsidRPr="00072AD2" w:rsidRDefault="00072AD2">
      <w:pPr>
        <w:numPr>
          <w:ilvl w:val="0"/>
          <w:numId w:val="4"/>
        </w:numPr>
        <w:tabs>
          <w:tab w:val="left" w:pos="426"/>
        </w:tabs>
        <w:suppressAutoHyphens/>
        <w:autoSpaceDE w:val="0"/>
        <w:autoSpaceDN w:val="0"/>
        <w:spacing w:after="0" w:line="240" w:lineRule="auto"/>
        <w:ind w:left="426" w:hanging="426"/>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Zamawiający ma prawo w każdym okresie realizacji zamówienia zwrócić się do Wykonawcy o przedstawienie dokumentacji zatrudniania wskazanej osoby, natomiast Wykonawca ma obowiązek przedstawić ją Zamawiającemu w terminie 3 dni kalendarzowych od daty otrzymania zawiadomienia.</w:t>
      </w:r>
    </w:p>
    <w:p w14:paraId="109EC291" w14:textId="77777777" w:rsidR="00072AD2" w:rsidRPr="00072AD2" w:rsidRDefault="00072AD2" w:rsidP="00072AD2">
      <w:pPr>
        <w:tabs>
          <w:tab w:val="left" w:pos="426"/>
        </w:tabs>
        <w:suppressAutoHyphens/>
        <w:autoSpaceDE w:val="0"/>
        <w:autoSpaceDN w:val="0"/>
        <w:spacing w:after="0" w:line="240" w:lineRule="auto"/>
        <w:ind w:left="426"/>
        <w:jc w:val="both"/>
        <w:rPr>
          <w:rFonts w:ascii="Garamond" w:eastAsia="Times New Roman" w:hAnsi="Garamond" w:cs="Times New Roman"/>
          <w:sz w:val="20"/>
          <w:szCs w:val="20"/>
          <w:lang w:eastAsia="ar-SA"/>
        </w:rPr>
      </w:pPr>
    </w:p>
    <w:p w14:paraId="359AE4C8"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§7</w:t>
      </w:r>
    </w:p>
    <w:p w14:paraId="124797AA"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PRZEDSTAWICIELE ZAMAWIAJĄCEGO I WYKONAWCY</w:t>
      </w:r>
    </w:p>
    <w:p w14:paraId="5F92016A"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Pr="00072AD2">
        <w:rPr>
          <w:rFonts w:ascii="Garamond" w:eastAsia="Times New Roman" w:hAnsi="Garamond" w:cs="Times New Roman"/>
          <w:sz w:val="20"/>
          <w:szCs w:val="20"/>
          <w:lang w:eastAsia="ar-SA"/>
        </w:rPr>
        <w:tab/>
        <w:t xml:space="preserve">Osobami uprawnionymi do kontroli wykonywania niniejszej umowy ze strony Zamawiającego , w tym sprawdzania i podpisywania protokołów o których mowa </w:t>
      </w:r>
      <w:r w:rsidRPr="00A825DA">
        <w:rPr>
          <w:rFonts w:ascii="Garamond" w:eastAsia="Times New Roman" w:hAnsi="Garamond" w:cs="Times New Roman"/>
          <w:sz w:val="20"/>
          <w:szCs w:val="20"/>
          <w:lang w:eastAsia="ar-SA"/>
        </w:rPr>
        <w:t>w § 3 ust. 4 będą: …………</w:t>
      </w:r>
    </w:p>
    <w:p w14:paraId="7F4D233C"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Zamawiający zastrzega sobie prawo zmiany którejkolwiek z osób wskazanych w ust. 1</w:t>
      </w:r>
    </w:p>
    <w:p w14:paraId="4D4DABEF"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t>O dokonaniu zmiany, o której mowa w ust. 2 Zamawiający powiadomi na piśmie Wykonawcę. Zmiana ta nie wymaga aneksu do umowy.</w:t>
      </w:r>
    </w:p>
    <w:p w14:paraId="37C9C279"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lastRenderedPageBreak/>
        <w:t>4.</w:t>
      </w:r>
      <w:r w:rsidRPr="00072AD2">
        <w:rPr>
          <w:rFonts w:ascii="Garamond" w:eastAsia="Times New Roman" w:hAnsi="Garamond" w:cs="Times New Roman"/>
          <w:sz w:val="20"/>
          <w:szCs w:val="20"/>
          <w:lang w:eastAsia="ar-SA"/>
        </w:rPr>
        <w:tab/>
        <w:t>Osobami odpowiedzialnymi za koordynację prac ze strony Wykonawcy są:  ……</w:t>
      </w:r>
    </w:p>
    <w:p w14:paraId="52365CD8"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p>
    <w:p w14:paraId="0A94AFDA"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§8</w:t>
      </w:r>
    </w:p>
    <w:p w14:paraId="052AE875"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KARY UMOWNE I ODSZKODOWANIA</w:t>
      </w:r>
    </w:p>
    <w:p w14:paraId="5A249510"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 Wykonawca zapłaci Zamawiającemu karę umowną:</w:t>
      </w:r>
    </w:p>
    <w:p w14:paraId="4877685E" w14:textId="77777777" w:rsidR="00072AD2" w:rsidRPr="00072AD2" w:rsidRDefault="00072AD2">
      <w:pPr>
        <w:numPr>
          <w:ilvl w:val="1"/>
          <w:numId w:val="5"/>
        </w:numPr>
        <w:suppressAutoHyphens/>
        <w:spacing w:after="0" w:line="240" w:lineRule="auto"/>
        <w:jc w:val="both"/>
        <w:rPr>
          <w:rFonts w:ascii="Garamond" w:eastAsia="Calibri" w:hAnsi="Garamond" w:cs="Times New Roman"/>
          <w:sz w:val="20"/>
          <w:szCs w:val="20"/>
        </w:rPr>
      </w:pPr>
      <w:r w:rsidRPr="00072AD2">
        <w:rPr>
          <w:rFonts w:ascii="Garamond" w:eastAsia="Calibri" w:hAnsi="Garamond" w:cs="Times New Roman"/>
          <w:sz w:val="20"/>
          <w:szCs w:val="20"/>
        </w:rPr>
        <w:t>Za niewykonanie któregokolwiek z przewidzianych w umowie lub SWZ obowiązków spoczywających na Wykonawcy w wysokości 1000,00 zł za każdy przypadek naruszenia</w:t>
      </w:r>
    </w:p>
    <w:p w14:paraId="1BD855BC" w14:textId="77777777" w:rsidR="00072AD2" w:rsidRPr="00072AD2" w:rsidRDefault="00072AD2">
      <w:pPr>
        <w:numPr>
          <w:ilvl w:val="1"/>
          <w:numId w:val="5"/>
        </w:numPr>
        <w:suppressAutoHyphens/>
        <w:spacing w:after="0" w:line="240"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za nieterminowe poprawienie prac wykonanych nienależycie, co stwierdzono przy odbiorze w wysokości 100,00 zł za każdy dzień zwłoki, liczony od upływu  dnia  wyznaczonego na poprawienie do dnia faktycznego ich poprawienia;</w:t>
      </w:r>
    </w:p>
    <w:p w14:paraId="555DDBBF" w14:textId="77777777" w:rsidR="00072AD2" w:rsidRPr="00072AD2" w:rsidRDefault="00072AD2">
      <w:pPr>
        <w:numPr>
          <w:ilvl w:val="1"/>
          <w:numId w:val="5"/>
        </w:numPr>
        <w:suppressAutoHyphens/>
        <w:spacing w:after="0" w:line="240"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za odstąpienie od umowy z przyczyn zależnych od Wykonawcy – w wysokości 10% wynagrodzenia umownego za przedmiot umowy;</w:t>
      </w:r>
    </w:p>
    <w:p w14:paraId="0CC40F0C" w14:textId="77777777" w:rsidR="00072AD2" w:rsidRPr="00072AD2" w:rsidRDefault="00072AD2">
      <w:pPr>
        <w:numPr>
          <w:ilvl w:val="1"/>
          <w:numId w:val="5"/>
        </w:numPr>
        <w:suppressAutoHyphens/>
        <w:spacing w:after="0" w:line="240"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za każdy dzień pracy każdej osoby niezatrudnionej na podstawie umowy o pracę, w przypadku wykonywania czynności określonych w §6 ust. 1 przez osoby niezatrudnione na podstawie umowy o pracę – 1 000,00 zł</w:t>
      </w:r>
    </w:p>
    <w:p w14:paraId="5881FEF9" w14:textId="77777777" w:rsidR="00072AD2" w:rsidRPr="00072AD2" w:rsidRDefault="00072AD2">
      <w:pPr>
        <w:numPr>
          <w:ilvl w:val="1"/>
          <w:numId w:val="5"/>
        </w:numPr>
        <w:suppressAutoHyphens/>
        <w:spacing w:after="0" w:line="276"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 xml:space="preserve">za nieprzedłożenie oświadczenia, o którym </w:t>
      </w:r>
      <w:r w:rsidRPr="00A825DA">
        <w:rPr>
          <w:rFonts w:ascii="Garamond" w:eastAsia="Calibri" w:hAnsi="Garamond" w:cs="Times New Roman"/>
          <w:sz w:val="20"/>
          <w:szCs w:val="20"/>
        </w:rPr>
        <w:t>mowa w §6 ust. 4, za</w:t>
      </w:r>
      <w:r w:rsidRPr="00072AD2">
        <w:rPr>
          <w:rFonts w:ascii="Garamond" w:eastAsia="Calibri" w:hAnsi="Garamond" w:cs="Times New Roman"/>
          <w:sz w:val="20"/>
          <w:szCs w:val="20"/>
        </w:rPr>
        <w:t xml:space="preserve"> każdy dzień opóźnienia, licząc od dnia następnego po upływie terminu, o którym mowa §6 ust. 4 – 500,00 zł</w:t>
      </w:r>
    </w:p>
    <w:p w14:paraId="0E1F7877" w14:textId="77777777" w:rsidR="00072AD2" w:rsidRPr="00072AD2" w:rsidRDefault="00072AD2">
      <w:pPr>
        <w:numPr>
          <w:ilvl w:val="1"/>
          <w:numId w:val="5"/>
        </w:numPr>
        <w:suppressAutoHyphens/>
        <w:spacing w:after="0" w:line="276"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za każdy dzień pracy sprzętu innego niż wskazany w opisie przedmiotu zamówienia – 1 000,00 zł</w:t>
      </w:r>
    </w:p>
    <w:p w14:paraId="685D372F" w14:textId="77777777" w:rsidR="00072AD2" w:rsidRPr="00072AD2" w:rsidRDefault="00072AD2">
      <w:pPr>
        <w:widowControl w:val="0"/>
        <w:numPr>
          <w:ilvl w:val="1"/>
          <w:numId w:val="5"/>
        </w:numPr>
        <w:tabs>
          <w:tab w:val="left" w:pos="720"/>
          <w:tab w:val="left" w:pos="2880"/>
          <w:tab w:val="left" w:pos="14400"/>
          <w:tab w:val="left" w:pos="23040"/>
          <w:tab w:val="left" w:pos="25200"/>
        </w:tabs>
        <w:suppressAutoHyphens/>
        <w:spacing w:after="0" w:line="276" w:lineRule="auto"/>
        <w:contextualSpacing/>
        <w:jc w:val="both"/>
        <w:rPr>
          <w:rFonts w:ascii="Garamond" w:eastAsia="Calibri" w:hAnsi="Garamond" w:cs="Times New Roman"/>
          <w:sz w:val="20"/>
          <w:szCs w:val="20"/>
        </w:rPr>
      </w:pPr>
      <w:r w:rsidRPr="00072AD2">
        <w:rPr>
          <w:rFonts w:ascii="Garamond" w:eastAsia="Calibri" w:hAnsi="Garamond" w:cs="Times New Roman"/>
          <w:sz w:val="20"/>
          <w:szCs w:val="20"/>
        </w:rPr>
        <w:t>za każde dwukrotne stwierdzenie i wpisanie przez Zamawiającego w protokole kontroli prac o którym mowa w § 3 ust 6 umowy, uchybień w zakresie wykonywania prac objętych umową w okresie jednego miesiąca kalendarzowego - 1 000,00 zł,</w:t>
      </w:r>
    </w:p>
    <w:p w14:paraId="5B1AEAA0" w14:textId="77777777" w:rsidR="00072AD2" w:rsidRPr="00072AD2" w:rsidRDefault="00072AD2" w:rsidP="00072AD2">
      <w:pPr>
        <w:suppressAutoHyphens/>
        <w:spacing w:after="0" w:line="276"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Zamawiający zastrzega sobie prawo do odszkodowania uzupełniającego, przenoszącego wysokość kar umownych do wysokości rzeczywiście poniesionej szkody i utraconych korzyści.</w:t>
      </w:r>
    </w:p>
    <w:p w14:paraId="32A7F330" w14:textId="77777777" w:rsidR="00072AD2" w:rsidRPr="00072AD2" w:rsidRDefault="00072AD2" w:rsidP="00072AD2">
      <w:pPr>
        <w:suppressAutoHyphens/>
        <w:spacing w:after="0" w:line="276"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t>Wykonawca jest zobowiązany zapłacić karę umowną także w przypadku, gdy Zamawiający nie poniósł szkody.</w:t>
      </w:r>
    </w:p>
    <w:p w14:paraId="702943F6" w14:textId="076C5253" w:rsidR="00072AD2" w:rsidRPr="00380BBD"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4.</w:t>
      </w:r>
      <w:r w:rsidRPr="00072AD2">
        <w:rPr>
          <w:rFonts w:ascii="Garamond" w:eastAsia="Times New Roman" w:hAnsi="Garamond" w:cs="Times New Roman"/>
          <w:sz w:val="20"/>
          <w:szCs w:val="20"/>
          <w:lang w:eastAsia="ar-SA"/>
        </w:rPr>
        <w:tab/>
        <w:t>Suma kar umownych należnych od Wykonawcy nie może przekroczyć 25</w:t>
      </w:r>
      <w:r w:rsidRPr="00380BBD">
        <w:rPr>
          <w:rFonts w:ascii="Garamond" w:eastAsia="Times New Roman" w:hAnsi="Garamond" w:cs="Times New Roman"/>
          <w:sz w:val="20"/>
          <w:szCs w:val="20"/>
          <w:lang w:eastAsia="ar-SA"/>
        </w:rPr>
        <w:t>%</w:t>
      </w:r>
      <w:r w:rsidR="001943CC" w:rsidRPr="00380BBD">
        <w:rPr>
          <w:rFonts w:ascii="Garamond" w:eastAsia="Times New Roman" w:hAnsi="Garamond" w:cs="Times New Roman"/>
          <w:sz w:val="20"/>
          <w:szCs w:val="20"/>
          <w:lang w:eastAsia="ar-SA"/>
        </w:rPr>
        <w:t xml:space="preserve"> łącznego maksymalnego wynagrodzenia</w:t>
      </w:r>
      <w:r w:rsidRPr="00380BBD">
        <w:rPr>
          <w:rFonts w:ascii="Garamond" w:eastAsia="Times New Roman" w:hAnsi="Garamond" w:cs="Times New Roman"/>
          <w:sz w:val="20"/>
          <w:szCs w:val="20"/>
          <w:lang w:eastAsia="ar-SA"/>
        </w:rPr>
        <w:t>, o którym mowa w § 3 ust. 2.</w:t>
      </w:r>
    </w:p>
    <w:p w14:paraId="7A21382A"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380BBD">
        <w:rPr>
          <w:rFonts w:ascii="Garamond" w:eastAsia="Times New Roman" w:hAnsi="Garamond" w:cs="Times New Roman"/>
          <w:sz w:val="20"/>
          <w:szCs w:val="20"/>
          <w:lang w:eastAsia="ar-SA"/>
        </w:rPr>
        <w:t>5.</w:t>
      </w:r>
      <w:r w:rsidRPr="00380BBD">
        <w:rPr>
          <w:rFonts w:ascii="Garamond" w:eastAsia="Times New Roman" w:hAnsi="Garamond" w:cs="Times New Roman"/>
          <w:sz w:val="20"/>
          <w:szCs w:val="20"/>
          <w:lang w:eastAsia="ar-SA"/>
        </w:rPr>
        <w:tab/>
        <w:t>W przypadku powstania szkody, Zamawiający ma prawo dochodzenia odszkodowania przewyższającego</w:t>
      </w:r>
      <w:r w:rsidRPr="00072AD2">
        <w:rPr>
          <w:rFonts w:ascii="Garamond" w:eastAsia="Times New Roman" w:hAnsi="Garamond" w:cs="Times New Roman"/>
          <w:sz w:val="20"/>
          <w:szCs w:val="20"/>
          <w:lang w:eastAsia="ar-SA"/>
        </w:rPr>
        <w:t xml:space="preserve"> wysokość kar umownych, do wysokości rzeczywiście poniesionej szkody.</w:t>
      </w:r>
    </w:p>
    <w:p w14:paraId="67749093"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6.</w:t>
      </w:r>
      <w:r w:rsidRPr="00072AD2">
        <w:rPr>
          <w:rFonts w:ascii="Garamond" w:eastAsia="Times New Roman" w:hAnsi="Garamond" w:cs="Times New Roman"/>
          <w:sz w:val="20"/>
          <w:szCs w:val="20"/>
          <w:lang w:eastAsia="ar-SA"/>
        </w:rPr>
        <w:tab/>
        <w:t>Strony ustalają, że zapłata należności tytułem kar umownych nastąpi na podstawie noty obciążeniowej w terminie 14 dni od dnia jej doręczenia.</w:t>
      </w:r>
    </w:p>
    <w:p w14:paraId="7DDB5833"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7.</w:t>
      </w:r>
      <w:r w:rsidRPr="00072AD2">
        <w:rPr>
          <w:rFonts w:ascii="Garamond" w:eastAsia="Times New Roman" w:hAnsi="Garamond" w:cs="Times New Roman"/>
          <w:sz w:val="20"/>
          <w:szCs w:val="20"/>
          <w:lang w:eastAsia="ar-SA"/>
        </w:rPr>
        <w:tab/>
        <w:t>Zamawiający może dokonać potrącenia wymagalnych kar umownych z wynagrodzenia Wykonawcy, składając stosowne oświadczenie.</w:t>
      </w:r>
    </w:p>
    <w:p w14:paraId="62D3A5F2"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8.</w:t>
      </w:r>
      <w:r w:rsidRPr="00072AD2">
        <w:rPr>
          <w:rFonts w:ascii="Garamond" w:eastAsia="Times New Roman" w:hAnsi="Garamond" w:cs="Times New Roman"/>
          <w:sz w:val="20"/>
          <w:szCs w:val="20"/>
          <w:lang w:eastAsia="ar-SA"/>
        </w:rPr>
        <w:tab/>
        <w:t>Wykonawca zobowiązany jest do niezwłocznego pisemnego informowania Zamawiającego o przewidywanym opóźnieniu w realizacji przedmiotu umowy.</w:t>
      </w:r>
    </w:p>
    <w:p w14:paraId="6C9213D9"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p>
    <w:p w14:paraId="3B104AFE"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§9</w:t>
      </w:r>
    </w:p>
    <w:p w14:paraId="7B19C01F"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ODSTĄPIENIE OD UMOWY</w:t>
      </w:r>
    </w:p>
    <w:p w14:paraId="25EC5AE7" w14:textId="377ECEB2" w:rsidR="00072AD2" w:rsidRPr="00380BBD" w:rsidRDefault="00E863DE" w:rsidP="00072AD2">
      <w:pPr>
        <w:suppressAutoHyphens/>
        <w:spacing w:after="0" w:line="240" w:lineRule="auto"/>
        <w:ind w:left="705" w:hanging="705"/>
        <w:jc w:val="both"/>
        <w:rPr>
          <w:rFonts w:ascii="Garamond" w:eastAsia="Times New Roman" w:hAnsi="Garamond" w:cs="Times New Roman"/>
          <w:color w:val="000000" w:themeColor="text1"/>
          <w:sz w:val="20"/>
          <w:szCs w:val="20"/>
          <w:lang w:eastAsia="ar-SA"/>
        </w:rPr>
      </w:pPr>
      <w:r>
        <w:rPr>
          <w:rFonts w:ascii="Garamond" w:eastAsia="Times New Roman" w:hAnsi="Garamond" w:cs="Times New Roman"/>
          <w:sz w:val="20"/>
          <w:szCs w:val="20"/>
          <w:lang w:eastAsia="ar-SA"/>
        </w:rPr>
        <w:t>1.</w:t>
      </w:r>
      <w:r>
        <w:rPr>
          <w:rFonts w:ascii="Garamond" w:eastAsia="Times New Roman" w:hAnsi="Garamond" w:cs="Times New Roman"/>
          <w:sz w:val="20"/>
          <w:szCs w:val="20"/>
          <w:lang w:eastAsia="ar-SA"/>
        </w:rPr>
        <w:tab/>
      </w:r>
      <w:r w:rsidRPr="00E863DE">
        <w:rPr>
          <w:rFonts w:ascii="Garamond" w:eastAsia="Times New Roman" w:hAnsi="Garamond" w:cs="Times New Roman"/>
          <w:sz w:val="20"/>
          <w:szCs w:val="20"/>
          <w:lang w:eastAsia="ar-SA"/>
        </w:rPr>
        <w:t xml:space="preserve">Zamawiającemu, zachowując prawo do naliczania kar umownych opisanych w § 8 umowy, przysługuje prawo odstąpienia od </w:t>
      </w:r>
      <w:r w:rsidRPr="00B33822">
        <w:rPr>
          <w:rFonts w:ascii="Garamond" w:eastAsia="Times New Roman" w:hAnsi="Garamond" w:cs="Times New Roman"/>
          <w:color w:val="000000" w:themeColor="text1"/>
          <w:sz w:val="20"/>
          <w:szCs w:val="20"/>
          <w:lang w:eastAsia="ar-SA"/>
        </w:rPr>
        <w:t xml:space="preserve">umowy, </w:t>
      </w:r>
      <w:r w:rsidRPr="00380BBD">
        <w:rPr>
          <w:rFonts w:ascii="Garamond" w:eastAsia="Times New Roman" w:hAnsi="Garamond" w:cs="Times New Roman"/>
          <w:color w:val="000000" w:themeColor="text1"/>
          <w:sz w:val="20"/>
          <w:szCs w:val="20"/>
          <w:lang w:eastAsia="ar-SA"/>
        </w:rPr>
        <w:t>oprócz przypadków wskazanych w ustawie Kodeks Cywilny i wskazanego w § 10 umowy, w ciągu 30 dni od uzyskania informacji o okolicznościach</w:t>
      </w:r>
      <w:r w:rsidR="00072AD2" w:rsidRPr="00380BBD">
        <w:rPr>
          <w:rFonts w:ascii="Garamond" w:eastAsia="Times New Roman" w:hAnsi="Garamond" w:cs="Times New Roman"/>
          <w:color w:val="000000" w:themeColor="text1"/>
          <w:sz w:val="20"/>
          <w:szCs w:val="20"/>
          <w:lang w:eastAsia="ar-SA"/>
        </w:rPr>
        <w:t>:</w:t>
      </w:r>
    </w:p>
    <w:p w14:paraId="77680A49" w14:textId="2C17AD4A" w:rsidR="00072AD2" w:rsidRPr="00380BBD" w:rsidRDefault="00E863DE">
      <w:pPr>
        <w:numPr>
          <w:ilvl w:val="1"/>
          <w:numId w:val="7"/>
        </w:numPr>
        <w:suppressAutoHyphens/>
        <w:spacing w:after="0" w:line="240" w:lineRule="auto"/>
        <w:contextualSpacing/>
        <w:jc w:val="both"/>
        <w:rPr>
          <w:rFonts w:ascii="Garamond" w:eastAsia="Times New Roman" w:hAnsi="Garamond" w:cs="Times New Roman"/>
          <w:color w:val="000000" w:themeColor="text1"/>
          <w:sz w:val="20"/>
          <w:szCs w:val="20"/>
          <w:lang w:eastAsia="ar-SA"/>
        </w:rPr>
      </w:pPr>
      <w:r w:rsidRPr="00380BBD">
        <w:rPr>
          <w:rFonts w:ascii="Garamond" w:eastAsia="Times New Roman" w:hAnsi="Garamond" w:cs="Times New Roman"/>
          <w:color w:val="000000" w:themeColor="text1"/>
          <w:sz w:val="20"/>
          <w:szCs w:val="20"/>
          <w:lang w:eastAsia="ar-SA"/>
        </w:rPr>
        <w:t>Wykonawca z przyczyn leżących po jego stronie nie rozpoczął realizacji umowy w terminie 5 dni kalendarzowych od daty wskazanej w § 2 ust 1 umowy a będącej datą początkową realizacji przedmiotu umowy</w:t>
      </w:r>
      <w:r w:rsidR="00072AD2" w:rsidRPr="00380BBD">
        <w:rPr>
          <w:rFonts w:ascii="Garamond" w:eastAsia="Times New Roman" w:hAnsi="Garamond" w:cs="Times New Roman"/>
          <w:color w:val="000000" w:themeColor="text1"/>
          <w:sz w:val="20"/>
          <w:szCs w:val="20"/>
          <w:lang w:eastAsia="ar-SA"/>
        </w:rPr>
        <w:t>,</w:t>
      </w:r>
    </w:p>
    <w:p w14:paraId="6D5F7F76" w14:textId="60CB94AD" w:rsidR="00072AD2" w:rsidRPr="00380BBD" w:rsidRDefault="00E863DE">
      <w:pPr>
        <w:numPr>
          <w:ilvl w:val="1"/>
          <w:numId w:val="7"/>
        </w:numPr>
        <w:suppressAutoHyphens/>
        <w:spacing w:after="0" w:line="240" w:lineRule="auto"/>
        <w:contextualSpacing/>
        <w:jc w:val="both"/>
        <w:rPr>
          <w:rFonts w:ascii="Garamond" w:eastAsia="Times New Roman" w:hAnsi="Garamond" w:cs="Times New Roman"/>
          <w:color w:val="000000" w:themeColor="text1"/>
          <w:sz w:val="20"/>
          <w:szCs w:val="20"/>
          <w:lang w:eastAsia="ar-SA"/>
        </w:rPr>
      </w:pPr>
      <w:r w:rsidRPr="00380BBD">
        <w:rPr>
          <w:rFonts w:ascii="Garamond" w:eastAsia="Times New Roman" w:hAnsi="Garamond" w:cs="Times New Roman"/>
          <w:color w:val="000000" w:themeColor="text1"/>
          <w:sz w:val="20"/>
          <w:szCs w:val="20"/>
          <w:lang w:eastAsia="ar-SA"/>
        </w:rPr>
        <w:t>Wykonawca przerwał z przyczyn leżących po jego stronie realizację przedmiotu umowy przerwa ta trwa dłużej niż 5 dni kalendarzowych</w:t>
      </w:r>
      <w:r w:rsidR="00072AD2" w:rsidRPr="00380BBD">
        <w:rPr>
          <w:rFonts w:ascii="Garamond" w:eastAsia="Times New Roman" w:hAnsi="Garamond" w:cs="Times New Roman"/>
          <w:color w:val="000000" w:themeColor="text1"/>
          <w:sz w:val="20"/>
          <w:szCs w:val="20"/>
          <w:lang w:eastAsia="ar-SA"/>
        </w:rPr>
        <w:t>,</w:t>
      </w:r>
    </w:p>
    <w:p w14:paraId="03A9D645" w14:textId="2C2D3A71" w:rsidR="00072AD2" w:rsidRPr="00380BBD" w:rsidRDefault="00E863DE">
      <w:pPr>
        <w:numPr>
          <w:ilvl w:val="1"/>
          <w:numId w:val="7"/>
        </w:numPr>
        <w:suppressAutoHyphens/>
        <w:spacing w:after="0" w:line="240" w:lineRule="auto"/>
        <w:contextualSpacing/>
        <w:jc w:val="both"/>
        <w:rPr>
          <w:rFonts w:ascii="Garamond" w:eastAsia="Times New Roman" w:hAnsi="Garamond" w:cs="Times New Roman"/>
          <w:sz w:val="20"/>
          <w:szCs w:val="20"/>
          <w:lang w:eastAsia="ar-SA"/>
        </w:rPr>
      </w:pPr>
      <w:r w:rsidRPr="00380BBD">
        <w:rPr>
          <w:rFonts w:ascii="Garamond" w:eastAsia="Times New Roman" w:hAnsi="Garamond" w:cs="Times New Roman"/>
          <w:color w:val="000000" w:themeColor="text1"/>
          <w:sz w:val="20"/>
          <w:szCs w:val="20"/>
          <w:lang w:eastAsia="ar-SA"/>
        </w:rPr>
        <w:t xml:space="preserve">Suma kar umownych przekroczyła kwotę 25% maksymalnego łącznego wynagrodzenia </w:t>
      </w:r>
      <w:r w:rsidRPr="00380BBD">
        <w:rPr>
          <w:rFonts w:ascii="Garamond" w:eastAsia="Times New Roman" w:hAnsi="Garamond" w:cs="Times New Roman"/>
          <w:sz w:val="20"/>
          <w:szCs w:val="20"/>
          <w:lang w:eastAsia="ar-SA"/>
        </w:rPr>
        <w:t>brutto, o którym mowa w § 3 ust. 2</w:t>
      </w:r>
      <w:r w:rsidR="00072AD2" w:rsidRPr="00380BBD">
        <w:rPr>
          <w:rFonts w:ascii="Garamond" w:eastAsia="Times New Roman" w:hAnsi="Garamond" w:cs="Times New Roman"/>
          <w:sz w:val="20"/>
          <w:szCs w:val="20"/>
          <w:lang w:eastAsia="ar-SA"/>
        </w:rPr>
        <w:t>.</w:t>
      </w:r>
    </w:p>
    <w:p w14:paraId="258DC70C" w14:textId="77777777" w:rsidR="00072AD2" w:rsidRPr="00072AD2" w:rsidRDefault="00072AD2">
      <w:pPr>
        <w:numPr>
          <w:ilvl w:val="1"/>
          <w:numId w:val="7"/>
        </w:numPr>
        <w:suppressAutoHyphens/>
        <w:spacing w:after="0" w:line="240" w:lineRule="auto"/>
        <w:contextualSpacing/>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o zajęciu w wyniku wszczętego postępowania egzekucyjnego majątku Wykonawcy lub jego znacznej części, wskazującego na zagrożenie wykonania umowy w ustalonym terminie.</w:t>
      </w:r>
    </w:p>
    <w:p w14:paraId="4B19D0C1"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W przypadku, o którym mowa w ust. 1 punkt 1.2, Wykonawca może żądać jedynie zapłaty z tytułu zrealizowanych robót.</w:t>
      </w:r>
    </w:p>
    <w:p w14:paraId="386A5B33"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t>Odstąpienie od umowy powinno nastąpić na piśmie pod rygorem nieważności i zawierać uzasadnienie.</w:t>
      </w:r>
    </w:p>
    <w:p w14:paraId="63397A42"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p>
    <w:p w14:paraId="2F1421CD"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§10</w:t>
      </w:r>
    </w:p>
    <w:p w14:paraId="32617790"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ROZWIĄZANIE UMOWY</w:t>
      </w:r>
    </w:p>
    <w:p w14:paraId="247E8079" w14:textId="77777777" w:rsidR="00B32CA3" w:rsidRPr="00B33822" w:rsidRDefault="00B32CA3" w:rsidP="00B32CA3">
      <w:pPr>
        <w:suppressAutoHyphens/>
        <w:spacing w:after="0" w:line="276" w:lineRule="auto"/>
        <w:jc w:val="both"/>
        <w:rPr>
          <w:rFonts w:ascii="Garamond" w:eastAsia="Times New Roman" w:hAnsi="Garamond" w:cs="Times New Roman"/>
          <w:color w:val="000000" w:themeColor="text1"/>
          <w:sz w:val="20"/>
          <w:szCs w:val="24"/>
          <w:lang w:eastAsia="ar-SA"/>
        </w:rPr>
      </w:pPr>
      <w:r w:rsidRPr="00380BBD">
        <w:rPr>
          <w:rFonts w:ascii="Garamond" w:eastAsia="Times New Roman" w:hAnsi="Garamond" w:cs="Times New Roman"/>
          <w:color w:val="000000" w:themeColor="text1"/>
          <w:sz w:val="20"/>
          <w:szCs w:val="24"/>
          <w:lang w:eastAsia="ar-SA"/>
        </w:rPr>
        <w:t xml:space="preserve">Jeżeli w toku wykonywania umowy, Zamawiający stwierdzi zaistnienie okoliczności, które dają podstaw do oceny, że umowa jest nienależycie przez Wykonawcę wykonywana, zawiadomi o tym Wykonawcą na piśmie i wyznaczy termin do usunięcia nieprawidłowości. Po bezskutecznym upływie wyznaczonego terminu lub w razie powtarzających się </w:t>
      </w:r>
      <w:r w:rsidRPr="00380BBD">
        <w:rPr>
          <w:rFonts w:ascii="Garamond" w:eastAsia="Times New Roman" w:hAnsi="Garamond" w:cs="Times New Roman"/>
          <w:color w:val="000000" w:themeColor="text1"/>
          <w:sz w:val="20"/>
          <w:szCs w:val="24"/>
          <w:lang w:eastAsia="ar-SA"/>
        </w:rPr>
        <w:lastRenderedPageBreak/>
        <w:t>zaniedbań lub opóźnień w podjęciu wykonywania i w wykonaniu prac objętych umową, Zamawiający może odstąpić od umowy z przyczyn leżących po stronie Wykonawcy, zachowując roszczenie o naprawienie szkody.</w:t>
      </w:r>
    </w:p>
    <w:p w14:paraId="60348ABB" w14:textId="170E8E87" w:rsidR="00072AD2" w:rsidRPr="00B33822" w:rsidRDefault="00072AD2" w:rsidP="00072AD2">
      <w:pPr>
        <w:suppressAutoHyphens/>
        <w:spacing w:after="0" w:line="240" w:lineRule="auto"/>
        <w:jc w:val="both"/>
        <w:rPr>
          <w:rFonts w:ascii="Garamond" w:eastAsia="Times New Roman" w:hAnsi="Garamond" w:cs="Times New Roman"/>
          <w:sz w:val="16"/>
          <w:szCs w:val="20"/>
          <w:lang w:eastAsia="ar-SA"/>
        </w:rPr>
      </w:pPr>
    </w:p>
    <w:p w14:paraId="5ABB0358"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p>
    <w:p w14:paraId="537C37E3"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§11</w:t>
      </w:r>
    </w:p>
    <w:p w14:paraId="5F78CF09" w14:textId="77777777" w:rsidR="00072AD2" w:rsidRPr="00072AD2" w:rsidRDefault="00072AD2">
      <w:pPr>
        <w:numPr>
          <w:ilvl w:val="0"/>
          <w:numId w:val="8"/>
        </w:numPr>
        <w:spacing w:after="200" w:line="276" w:lineRule="auto"/>
        <w:contextualSpacing/>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 xml:space="preserve">Wykonawca zobowiązany jest posiadać przez cały okres obowiązywania umowy ważną polisę ubezpieczeniową od odpowiedzialności cywilnej w zakresie prowadzonej działalności gospodarczej, za szkody mogące powstać w trakcie realizacji umowy, na kwotę minimum </w:t>
      </w:r>
      <w:r w:rsidRPr="00985C33">
        <w:rPr>
          <w:rFonts w:ascii="Garamond" w:eastAsia="Times New Roman" w:hAnsi="Garamond" w:cs="Times New Roman"/>
          <w:sz w:val="20"/>
          <w:szCs w:val="20"/>
          <w:lang w:eastAsia="ar-SA"/>
        </w:rPr>
        <w:t>500 000,00 zł.</w:t>
      </w:r>
      <w:r w:rsidRPr="00072AD2">
        <w:rPr>
          <w:rFonts w:ascii="Garamond" w:eastAsia="Times New Roman" w:hAnsi="Garamond" w:cs="Times New Roman"/>
          <w:sz w:val="20"/>
          <w:szCs w:val="20"/>
          <w:lang w:eastAsia="ar-SA"/>
        </w:rPr>
        <w:t xml:space="preserve"> </w:t>
      </w:r>
    </w:p>
    <w:p w14:paraId="38AB88BA" w14:textId="77777777" w:rsidR="00072AD2" w:rsidRPr="00072AD2" w:rsidRDefault="00072AD2">
      <w:pPr>
        <w:numPr>
          <w:ilvl w:val="0"/>
          <w:numId w:val="8"/>
        </w:numPr>
        <w:spacing w:after="200" w:line="276" w:lineRule="auto"/>
        <w:contextualSpacing/>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Poświadczoną za zgodność z oryginałem kopię ww. polisy wraz z dowodem opłaty składki, Wykonawca dostarczy Zamawiającemu najpóźniej w dniu podpisania umowy. Na każde żądanie Zamawiającego Wykonawca zobowiązany jest przedłożyć oryginał polisy.</w:t>
      </w:r>
    </w:p>
    <w:p w14:paraId="27A91619"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p>
    <w:p w14:paraId="1CC17E59" w14:textId="77777777" w:rsidR="00072AD2" w:rsidRPr="00072AD2" w:rsidRDefault="00072AD2" w:rsidP="00072AD2">
      <w:pPr>
        <w:suppressAutoHyphens/>
        <w:spacing w:after="0" w:line="240" w:lineRule="auto"/>
        <w:ind w:left="705" w:hanging="705"/>
        <w:jc w:val="center"/>
        <w:rPr>
          <w:ins w:id="1" w:author="Bartek" w:date="2023-12-02T22:19:00Z"/>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§12</w:t>
      </w:r>
    </w:p>
    <w:p w14:paraId="4618D7D3"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color w:val="000000"/>
          <w:sz w:val="20"/>
          <w:szCs w:val="20"/>
          <w:lang w:eastAsia="ar-SA"/>
        </w:rPr>
      </w:pPr>
      <w:r w:rsidRPr="00072AD2">
        <w:rPr>
          <w:rFonts w:ascii="Garamond" w:eastAsia="Times New Roman" w:hAnsi="Garamond" w:cs="Times New Roman"/>
          <w:b/>
          <w:color w:val="000000"/>
          <w:sz w:val="20"/>
          <w:szCs w:val="20"/>
          <w:lang w:eastAsia="ar-SA"/>
        </w:rPr>
        <w:t xml:space="preserve">ZMIANA POSTANOWIEŃ UMOWY </w:t>
      </w:r>
    </w:p>
    <w:p w14:paraId="421C9C09" w14:textId="77777777" w:rsidR="00072AD2" w:rsidRPr="00072AD2" w:rsidRDefault="00072AD2" w:rsidP="00072AD2">
      <w:pPr>
        <w:suppressAutoHyphens/>
        <w:spacing w:after="0" w:line="240" w:lineRule="auto"/>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1. Strony mogą dokonywać istotnych zmian postanowień zawartej umowy dotyczących zakresu przedmiotowego zamówienia i wynagrodzenia na niżej określonych zasadach:</w:t>
      </w:r>
    </w:p>
    <w:p w14:paraId="5E9ACBB3" w14:textId="77777777" w:rsidR="00072AD2" w:rsidRP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a) W przypadku zmiany stawki podatku od towarów i usług (VAT) wynagrodzenie brutto, w zakresie dotyczącym niezrealizowanej części przedmiotu umowy ulegnie zmianie stosownie do zmiany stawki podatku, bez zmiany wynagrodzenia netto.</w:t>
      </w:r>
    </w:p>
    <w:p w14:paraId="73858856" w14:textId="77777777" w:rsidR="00072AD2" w:rsidRP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b) W przypadku zmiany wysokości minimalnego wynagrodzenia za pracę ustalonego na podstawie art. 2 ust. 3 -5 ustawy z dnia 10 października 2002 r. o minimalnym wynagrodzeniu za pracę (Dz. U. z 2020 r., poz. 2207)</w:t>
      </w:r>
    </w:p>
    <w:p w14:paraId="64CC442D" w14:textId="77777777" w:rsidR="00072AD2" w:rsidRP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c) W przypadku zmiany zasad podlegania ubezpieczeniom społecznym lub ubezpieczeniu zdrowotnemu lub wysokości stawki składki na ubezpieczenia społeczne lub zdrowotne</w:t>
      </w:r>
    </w:p>
    <w:p w14:paraId="0B6052C9" w14:textId="2D27BF65" w:rsidR="00072AD2" w:rsidRP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d) W przypadku zmiany zasad gromadzenia i wysokości wpłat do pracowniczych planów kapitałowych, o których mowa w ustawie z dnia 4 października 2018 r. o pracowniczych planach kapitałowych (Dz. U. 2023 poz. 46 </w:t>
      </w:r>
      <w:proofErr w:type="spellStart"/>
      <w:r w:rsidR="00985C33">
        <w:rPr>
          <w:rFonts w:ascii="Garamond" w:eastAsia="Times New Roman" w:hAnsi="Garamond" w:cs="Times New Roman"/>
          <w:color w:val="000000"/>
          <w:sz w:val="20"/>
          <w:szCs w:val="20"/>
          <w:lang w:eastAsia="ar-SA"/>
        </w:rPr>
        <w:t>t.j</w:t>
      </w:r>
      <w:proofErr w:type="spellEnd"/>
      <w:r w:rsidR="00985C33">
        <w:rPr>
          <w:rFonts w:ascii="Garamond" w:eastAsia="Times New Roman" w:hAnsi="Garamond" w:cs="Times New Roman"/>
          <w:color w:val="000000"/>
          <w:sz w:val="20"/>
          <w:szCs w:val="20"/>
          <w:lang w:eastAsia="ar-SA"/>
        </w:rPr>
        <w:t>.)</w:t>
      </w:r>
    </w:p>
    <w:p w14:paraId="095493BB" w14:textId="69751E0E" w:rsid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e) Zamawiający przewiduje możliwość zmiany umowy na podstawie art. 455 ustawy </w:t>
      </w:r>
      <w:proofErr w:type="spellStart"/>
      <w:r w:rsidRPr="00072AD2">
        <w:rPr>
          <w:rFonts w:ascii="Garamond" w:eastAsia="Times New Roman" w:hAnsi="Garamond" w:cs="Times New Roman"/>
          <w:color w:val="000000"/>
          <w:sz w:val="20"/>
          <w:szCs w:val="20"/>
          <w:lang w:eastAsia="ar-SA"/>
        </w:rPr>
        <w:t>Pzp</w:t>
      </w:r>
      <w:proofErr w:type="spellEnd"/>
      <w:r w:rsidRPr="00072AD2">
        <w:rPr>
          <w:rFonts w:ascii="Garamond" w:eastAsia="Times New Roman" w:hAnsi="Garamond" w:cs="Times New Roman"/>
          <w:color w:val="000000"/>
          <w:sz w:val="20"/>
          <w:szCs w:val="20"/>
          <w:lang w:eastAsia="ar-SA"/>
        </w:rPr>
        <w:t xml:space="preserve">. </w:t>
      </w:r>
    </w:p>
    <w:p w14:paraId="4D0EE271" w14:textId="18A59B20" w:rsidR="00B33822" w:rsidRPr="00072AD2" w:rsidRDefault="00B3382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380BBD">
        <w:rPr>
          <w:rFonts w:ascii="Garamond" w:eastAsia="Times New Roman" w:hAnsi="Garamond" w:cs="Times New Roman"/>
          <w:color w:val="000000"/>
          <w:sz w:val="20"/>
          <w:szCs w:val="20"/>
          <w:lang w:eastAsia="ar-SA"/>
        </w:rPr>
        <w:t>f) W przypadku zmiany terminu realizacji zamówienia w przypadku z skorzystania z prawa opcji</w:t>
      </w:r>
    </w:p>
    <w:p w14:paraId="0CB434F1" w14:textId="77777777" w:rsidR="00072AD2" w:rsidRPr="00072AD2" w:rsidRDefault="00072AD2" w:rsidP="00072AD2">
      <w:pPr>
        <w:suppressAutoHyphens/>
        <w:spacing w:after="0" w:line="240" w:lineRule="auto"/>
        <w:ind w:left="709"/>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W przypadku zmian wskazanych w punktach b) i e) do Wykonawca będzie zobowiązany wykazać wpływ zmian na wysokość wynagrodzenia.</w:t>
      </w:r>
    </w:p>
    <w:p w14:paraId="785FCA61" w14:textId="77777777" w:rsidR="00072AD2" w:rsidRPr="00072AD2" w:rsidRDefault="00072AD2">
      <w:pPr>
        <w:numPr>
          <w:ilvl w:val="0"/>
          <w:numId w:val="5"/>
        </w:numPr>
        <w:suppressAutoHyphens/>
        <w:spacing w:after="0" w:line="240" w:lineRule="auto"/>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W sytuacji wystąpienia okoliczności wskazanych w </w:t>
      </w:r>
      <w:r w:rsidRPr="00072AD2">
        <w:rPr>
          <w:rFonts w:ascii="Garamond" w:eastAsia="Times New Roman" w:hAnsi="Garamond" w:cs="Times New Roman"/>
          <w:b/>
          <w:bCs/>
          <w:color w:val="000000"/>
          <w:sz w:val="20"/>
          <w:szCs w:val="20"/>
          <w:lang w:eastAsia="ar-SA"/>
        </w:rPr>
        <w:t>ust. 1 lit. a)</w:t>
      </w:r>
      <w:r w:rsidRPr="00072AD2">
        <w:rPr>
          <w:rFonts w:ascii="Garamond" w:eastAsia="Times New Roman" w:hAnsi="Garamond" w:cs="Times New Roman"/>
          <w:color w:val="000000"/>
          <w:sz w:val="20"/>
          <w:szCs w:val="20"/>
          <w:lang w:eastAsia="ar-SA"/>
        </w:rPr>
        <w:t xml:space="preserve"> niniejszego paragrafu każda ze Stron może złożyć pisemny wniosek o zmianę wynagrodzenia w zakresie płatności, objętych zmienioną stawką podatku od towarów i usług. Wniosek powinien zawierać wyczerpujące uzasadnienie faktyczne i wskazanie podstaw prawnych zmiany stawki podatku od towarów i usług oraz dokładne wyliczenie kwoty wynagrodzenia należnego Wykonawcy poprzez pozostawienie wynagrodzenia netto w dotychczasowej wysokości i odpowiednią zmianę wynagrodzenia brutto. Zamawiający może odmówić zaakceptowania wniosku Wykonawcy, jeżeli objęcie danej płatności podwyższoną stawką podatku od towarów i usług wynika z okoliczności leżących po stronie Wykonawcy, w szczególności ze zwłoki w wykonaniu Umowy lub opóźnienia w wystawieniu faktury. </w:t>
      </w:r>
    </w:p>
    <w:p w14:paraId="0DE3DA5C" w14:textId="77777777" w:rsidR="00072AD2" w:rsidRPr="00072AD2" w:rsidRDefault="00072AD2">
      <w:pPr>
        <w:numPr>
          <w:ilvl w:val="0"/>
          <w:numId w:val="5"/>
        </w:numPr>
        <w:suppressAutoHyphens/>
        <w:spacing w:after="0" w:line="240" w:lineRule="auto"/>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W sytuacji wystąpienia okoliczności wskazanych w </w:t>
      </w:r>
      <w:r w:rsidRPr="00072AD2">
        <w:rPr>
          <w:rFonts w:ascii="Garamond" w:eastAsia="Times New Roman" w:hAnsi="Garamond" w:cs="Times New Roman"/>
          <w:b/>
          <w:bCs/>
          <w:color w:val="000000"/>
          <w:sz w:val="20"/>
          <w:szCs w:val="20"/>
          <w:lang w:eastAsia="ar-SA"/>
        </w:rPr>
        <w:t>ust. 1 lit. b)</w:t>
      </w:r>
      <w:r w:rsidRPr="00072AD2">
        <w:rPr>
          <w:rFonts w:ascii="Garamond" w:eastAsia="Times New Roman" w:hAnsi="Garamond" w:cs="Times New Roman"/>
          <w:color w:val="000000"/>
          <w:sz w:val="20"/>
          <w:szCs w:val="20"/>
          <w:lang w:eastAsia="ar-SA"/>
        </w:rPr>
        <w:t xml:space="preserve"> niniejszego paragrafu Wykonawca jest uprawniony złożyć Zamawiającemu pisemny wniosek o zmianę wynagrodzenia w zakresie płatności za czynności wykonane po wejściu w życie przepisów zmieniających wysokość minimalnego wynagrodzenia za pracę. Wniosek powinien zawierać wyczerpujące uzasadnienie faktyczne i wskazanie podstaw prawnych oraz dokładne wyliczenie kwoty wynagrodzenia należnego Wykonawcy po zmianie wynagrodzenia,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kosztów podwyższenia wynagrodzenia w kwocie przewyższającej wysokość płacy minimalnej; jak również kosztów wynikających z podwyższenia wynagrodzeń pracownikom Wykonawcy, których poniesienie stało się konieczne na skutek zwłoki Wykonawcy w wykonywaniu Umowy. </w:t>
      </w:r>
    </w:p>
    <w:p w14:paraId="793CBD48" w14:textId="77777777" w:rsidR="00072AD2" w:rsidRPr="00072AD2" w:rsidRDefault="00072AD2">
      <w:pPr>
        <w:numPr>
          <w:ilvl w:val="0"/>
          <w:numId w:val="5"/>
        </w:numPr>
        <w:suppressAutoHyphens/>
        <w:spacing w:after="0" w:line="240" w:lineRule="auto"/>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W sytuacji wystąpienia okoliczności wskazanych w </w:t>
      </w:r>
      <w:r w:rsidRPr="00072AD2">
        <w:rPr>
          <w:rFonts w:ascii="Garamond" w:eastAsia="Times New Roman" w:hAnsi="Garamond" w:cs="Times New Roman"/>
          <w:b/>
          <w:bCs/>
          <w:color w:val="000000"/>
          <w:sz w:val="20"/>
          <w:szCs w:val="20"/>
          <w:lang w:eastAsia="ar-SA"/>
        </w:rPr>
        <w:t>ust. 1 lit. c) lub d)</w:t>
      </w:r>
      <w:r w:rsidRPr="00072AD2">
        <w:rPr>
          <w:rFonts w:ascii="Garamond" w:eastAsia="Times New Roman" w:hAnsi="Garamond" w:cs="Times New Roman"/>
          <w:color w:val="000000"/>
          <w:sz w:val="20"/>
          <w:szCs w:val="20"/>
          <w:lang w:eastAsia="ar-SA"/>
        </w:rPr>
        <w:t xml:space="preserve"> niniejszego paragrafu Wykonawca jest uprawniony złożyć Zamawiającemu pisemny wniosek o zmianę wynagrodzenia w zakresie płatności za czynności wykonane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w:t>
      </w:r>
      <w:r w:rsidRPr="00072AD2">
        <w:rPr>
          <w:rFonts w:ascii="Garamond" w:eastAsia="Times New Roman" w:hAnsi="Garamond" w:cs="Times New Roman"/>
          <w:color w:val="000000"/>
          <w:sz w:val="20"/>
          <w:szCs w:val="20"/>
          <w:lang w:eastAsia="ar-SA"/>
        </w:rPr>
        <w:lastRenderedPageBreak/>
        <w:t xml:space="preserve">związek pomiędzy wnioskowaną kwotą podwyższenia wynagrodzenia a wpływem zmiany zasad, o których mowa w </w:t>
      </w:r>
      <w:r w:rsidRPr="00072AD2">
        <w:rPr>
          <w:rFonts w:ascii="Garamond" w:eastAsia="Times New Roman" w:hAnsi="Garamond" w:cs="Times New Roman"/>
          <w:b/>
          <w:bCs/>
          <w:color w:val="000000"/>
          <w:sz w:val="20"/>
          <w:szCs w:val="20"/>
          <w:lang w:eastAsia="ar-SA"/>
        </w:rPr>
        <w:t>ust. 1 lit. c</w:t>
      </w:r>
      <w:r w:rsidRPr="00072AD2">
        <w:rPr>
          <w:rFonts w:ascii="Garamond" w:eastAsia="Times New Roman" w:hAnsi="Garamond" w:cs="Times New Roman"/>
          <w:b/>
          <w:color w:val="000000"/>
          <w:sz w:val="20"/>
          <w:szCs w:val="20"/>
          <w:lang w:eastAsia="ar-SA"/>
        </w:rPr>
        <w:t>) lub d)</w:t>
      </w:r>
      <w:r w:rsidRPr="00072AD2">
        <w:rPr>
          <w:rFonts w:ascii="Garamond" w:eastAsia="Times New Roman" w:hAnsi="Garamond" w:cs="Times New Roman"/>
          <w:color w:val="000000"/>
          <w:sz w:val="20"/>
          <w:szCs w:val="20"/>
          <w:lang w:eastAsia="ar-SA"/>
        </w:rPr>
        <w:t xml:space="preserve"> niniejszego paragrafu na kalkulację wynagrodzenia. Wniosek może obejmować jedynie dodatkowe koszty realizacji Umowy, które Wykonawca obowiązkowo ponosi w związku ze zmianą zasad, o których mowa w </w:t>
      </w:r>
      <w:r w:rsidRPr="00072AD2">
        <w:rPr>
          <w:rFonts w:ascii="Garamond" w:eastAsia="Times New Roman" w:hAnsi="Garamond" w:cs="Times New Roman"/>
          <w:b/>
          <w:bCs/>
          <w:color w:val="000000"/>
          <w:sz w:val="20"/>
          <w:szCs w:val="20"/>
          <w:lang w:eastAsia="ar-SA"/>
        </w:rPr>
        <w:t>ust 1 lit. c) lub d)</w:t>
      </w:r>
      <w:r w:rsidRPr="00072AD2">
        <w:rPr>
          <w:rFonts w:ascii="Garamond" w:eastAsia="Times New Roman" w:hAnsi="Garamond" w:cs="Times New Roman"/>
          <w:color w:val="000000"/>
          <w:sz w:val="20"/>
          <w:szCs w:val="20"/>
          <w:lang w:eastAsia="ar-SA"/>
        </w:rPr>
        <w:t xml:space="preserve"> niniejszego paragrafu. Zamawiający oświadcza, iż nie będzie akceptował kosztów Wykonawcy z powyższych tytułów, których poniesienie stało się konieczne na skutek zwłoki Wykonawcy w wykonywaniu Umowy.</w:t>
      </w:r>
    </w:p>
    <w:p w14:paraId="2A366666" w14:textId="77777777" w:rsidR="00072AD2" w:rsidRPr="00072AD2" w:rsidRDefault="00072AD2">
      <w:pPr>
        <w:numPr>
          <w:ilvl w:val="0"/>
          <w:numId w:val="5"/>
        </w:numPr>
        <w:suppressAutoHyphens/>
        <w:spacing w:after="0" w:line="240" w:lineRule="auto"/>
        <w:jc w:val="both"/>
        <w:rPr>
          <w:rFonts w:ascii="Garamond" w:eastAsia="Times New Roman" w:hAnsi="Garamond" w:cs="Times New Roman"/>
          <w:color w:val="000000"/>
          <w:sz w:val="20"/>
          <w:szCs w:val="20"/>
          <w:lang w:eastAsia="ar-SA"/>
        </w:rPr>
      </w:pPr>
      <w:r w:rsidRPr="00072AD2">
        <w:rPr>
          <w:rFonts w:ascii="Garamond" w:eastAsia="Times New Roman" w:hAnsi="Garamond" w:cs="Times New Roman"/>
          <w:color w:val="000000"/>
          <w:sz w:val="20"/>
          <w:szCs w:val="20"/>
          <w:lang w:eastAsia="ar-SA"/>
        </w:rPr>
        <w:t xml:space="preserve">Postanowienia </w:t>
      </w:r>
      <w:r w:rsidRPr="00072AD2">
        <w:rPr>
          <w:rFonts w:ascii="Garamond" w:eastAsia="Times New Roman" w:hAnsi="Garamond" w:cs="Times New Roman"/>
          <w:b/>
          <w:color w:val="000000"/>
          <w:sz w:val="20"/>
          <w:szCs w:val="20"/>
          <w:lang w:eastAsia="ar-SA"/>
        </w:rPr>
        <w:t>ust. 3 i 4</w:t>
      </w:r>
      <w:r w:rsidRPr="00072AD2">
        <w:rPr>
          <w:rFonts w:ascii="Garamond" w:eastAsia="Times New Roman" w:hAnsi="Garamond" w:cs="Times New Roman"/>
          <w:color w:val="000000"/>
          <w:sz w:val="20"/>
          <w:szCs w:val="20"/>
          <w:lang w:eastAsia="ar-SA"/>
        </w:rPr>
        <w:t xml:space="preserve"> niniejszego paragrafu stosuje się odpowiednio w przypadku wystąpienia okoliczności wskazanych w </w:t>
      </w:r>
      <w:r w:rsidRPr="00072AD2">
        <w:rPr>
          <w:rFonts w:ascii="Garamond" w:eastAsia="Times New Roman" w:hAnsi="Garamond" w:cs="Times New Roman"/>
          <w:b/>
          <w:bCs/>
          <w:color w:val="000000"/>
          <w:sz w:val="20"/>
          <w:szCs w:val="20"/>
          <w:lang w:eastAsia="ar-SA"/>
        </w:rPr>
        <w:t>ust. 1 lit. b), c) lub d)</w:t>
      </w:r>
      <w:r w:rsidRPr="00072AD2">
        <w:rPr>
          <w:rFonts w:ascii="Garamond" w:eastAsia="Times New Roman" w:hAnsi="Garamond" w:cs="Times New Roman"/>
          <w:color w:val="000000"/>
          <w:sz w:val="20"/>
          <w:szCs w:val="20"/>
          <w:lang w:eastAsia="ar-SA"/>
        </w:rPr>
        <w:t xml:space="preserve"> niniejszego paragrafu, skutkujących obniżeniem ponoszonych przez Wykonawcy kosztów, przy czym w takim przypadku Zamawiający może żądać od Wykonawcy przedstawienia wyliczeń niezbędnych do ustalenia zmienionego wynagrodzenia.  </w:t>
      </w:r>
    </w:p>
    <w:p w14:paraId="0403189F" w14:textId="77777777" w:rsidR="00072AD2" w:rsidRPr="00072AD2" w:rsidRDefault="00072AD2" w:rsidP="00072AD2">
      <w:pPr>
        <w:suppressAutoHyphens/>
        <w:spacing w:after="0" w:line="240" w:lineRule="auto"/>
        <w:jc w:val="both"/>
        <w:rPr>
          <w:rFonts w:ascii="Garamond" w:eastAsia="Times New Roman" w:hAnsi="Garamond" w:cs="Times New Roman"/>
          <w:color w:val="000000"/>
          <w:sz w:val="20"/>
          <w:szCs w:val="20"/>
          <w:lang w:eastAsia="ar-SA"/>
        </w:rPr>
      </w:pPr>
    </w:p>
    <w:p w14:paraId="05D43CC5" w14:textId="77777777" w:rsidR="00072AD2" w:rsidRPr="00072AD2" w:rsidRDefault="00072AD2" w:rsidP="00072AD2">
      <w:pPr>
        <w:suppressAutoHyphens/>
        <w:spacing w:after="0" w:line="240" w:lineRule="auto"/>
        <w:jc w:val="both"/>
        <w:rPr>
          <w:rFonts w:ascii="Garamond" w:eastAsia="Times New Roman" w:hAnsi="Garamond" w:cs="Times New Roman"/>
          <w:sz w:val="20"/>
          <w:szCs w:val="20"/>
          <w:lang w:eastAsia="ar-SA"/>
        </w:rPr>
      </w:pPr>
    </w:p>
    <w:p w14:paraId="02F2A797" w14:textId="77777777" w:rsidR="00B33822" w:rsidRPr="00072AD2" w:rsidRDefault="00B33822" w:rsidP="00B33822">
      <w:pPr>
        <w:suppressAutoHyphens/>
        <w:spacing w:after="0" w:line="240" w:lineRule="auto"/>
        <w:ind w:left="705" w:hanging="705"/>
        <w:jc w:val="center"/>
        <w:rPr>
          <w:rFonts w:ascii="Garamond" w:eastAsia="Times New Roman" w:hAnsi="Garamond" w:cs="Times New Roman"/>
          <w:b/>
          <w:sz w:val="20"/>
          <w:szCs w:val="20"/>
          <w:lang w:eastAsia="ar-SA"/>
        </w:rPr>
      </w:pPr>
    </w:p>
    <w:p w14:paraId="3214075A" w14:textId="51EFD7C3" w:rsidR="00B33822" w:rsidRPr="00072AD2" w:rsidRDefault="00B33822" w:rsidP="00B33822">
      <w:pPr>
        <w:suppressAutoHyphens/>
        <w:spacing w:after="0" w:line="240" w:lineRule="auto"/>
        <w:ind w:left="705" w:hanging="705"/>
        <w:jc w:val="center"/>
        <w:rPr>
          <w:rFonts w:ascii="Garamond" w:eastAsia="Times New Roman" w:hAnsi="Garamond" w:cs="Times New Roman"/>
          <w:b/>
          <w:sz w:val="20"/>
          <w:szCs w:val="20"/>
          <w:lang w:eastAsia="ar-SA"/>
        </w:rPr>
      </w:pPr>
      <w:r>
        <w:rPr>
          <w:rFonts w:ascii="Garamond" w:eastAsia="Times New Roman" w:hAnsi="Garamond" w:cs="Times New Roman"/>
          <w:b/>
          <w:sz w:val="20"/>
          <w:szCs w:val="20"/>
          <w:lang w:eastAsia="ar-SA"/>
        </w:rPr>
        <w:t>§13</w:t>
      </w:r>
    </w:p>
    <w:p w14:paraId="456AC3B7" w14:textId="6AE5E878" w:rsidR="00B33822" w:rsidRPr="00072AD2" w:rsidRDefault="00B33822" w:rsidP="00B33822">
      <w:pPr>
        <w:suppressAutoHyphens/>
        <w:spacing w:after="0" w:line="240" w:lineRule="auto"/>
        <w:ind w:left="705" w:hanging="705"/>
        <w:jc w:val="center"/>
        <w:rPr>
          <w:rFonts w:ascii="Garamond" w:eastAsia="Times New Roman" w:hAnsi="Garamond" w:cs="Times New Roman"/>
          <w:b/>
          <w:sz w:val="20"/>
          <w:szCs w:val="20"/>
          <w:lang w:eastAsia="ar-SA"/>
        </w:rPr>
      </w:pPr>
      <w:r>
        <w:rPr>
          <w:rFonts w:ascii="Garamond" w:eastAsia="Times New Roman" w:hAnsi="Garamond" w:cs="Times New Roman"/>
          <w:b/>
          <w:sz w:val="20"/>
          <w:szCs w:val="20"/>
          <w:lang w:eastAsia="ar-SA"/>
        </w:rPr>
        <w:t xml:space="preserve">Prawo Opcji </w:t>
      </w:r>
    </w:p>
    <w:p w14:paraId="299A1514" w14:textId="17EAC2B7" w:rsidR="00B33822" w:rsidRPr="00380BBD" w:rsidRDefault="00B33822" w:rsidP="00B33822">
      <w:pPr>
        <w:suppressAutoHyphens/>
        <w:spacing w:after="0" w:line="276" w:lineRule="auto"/>
        <w:ind w:left="705" w:hanging="705"/>
        <w:jc w:val="both"/>
        <w:rPr>
          <w:rFonts w:ascii="Garamond" w:eastAsia="Times New Roman" w:hAnsi="Garamond" w:cs="Times New Roman"/>
          <w:color w:val="000000" w:themeColor="text1"/>
          <w:sz w:val="20"/>
          <w:szCs w:val="24"/>
          <w:lang w:eastAsia="ar-SA"/>
        </w:rPr>
      </w:pPr>
      <w:r w:rsidRPr="00380BBD">
        <w:rPr>
          <w:rFonts w:ascii="Garamond" w:eastAsia="Times New Roman" w:hAnsi="Garamond" w:cs="Times New Roman"/>
          <w:color w:val="000000" w:themeColor="text1"/>
          <w:sz w:val="20"/>
          <w:szCs w:val="20"/>
          <w:lang w:eastAsia="ar-SA"/>
        </w:rPr>
        <w:t>1.</w:t>
      </w:r>
      <w:r w:rsidRPr="00380BBD">
        <w:rPr>
          <w:rFonts w:ascii="Garamond" w:eastAsia="Times New Roman" w:hAnsi="Garamond" w:cs="Times New Roman"/>
          <w:color w:val="000000" w:themeColor="text1"/>
          <w:sz w:val="20"/>
          <w:szCs w:val="24"/>
          <w:lang w:eastAsia="ar-SA"/>
        </w:rPr>
        <w:t xml:space="preserve">         Zamawiający zastrzega sobie prawo do skorzystania z prawa opcji rozszerzając pierwotne (gwarantowane) zamówienie na usługę ochrony PCN w Rzeszowie do 24 % wartości zamówienia podstawowego w przypadku wydłużenia obowiązywania umowy do 2 miesięcy kalendarzowych. </w:t>
      </w:r>
    </w:p>
    <w:p w14:paraId="172759E3" w14:textId="77777777" w:rsidR="00B33822" w:rsidRPr="00380BBD" w:rsidRDefault="00B33822" w:rsidP="00B33822">
      <w:pPr>
        <w:suppressAutoHyphens/>
        <w:spacing w:after="0" w:line="276" w:lineRule="auto"/>
        <w:ind w:left="705" w:hanging="705"/>
        <w:jc w:val="both"/>
        <w:rPr>
          <w:rFonts w:ascii="Garamond" w:eastAsia="Times New Roman" w:hAnsi="Garamond" w:cs="Times New Roman"/>
          <w:color w:val="000000" w:themeColor="text1"/>
          <w:sz w:val="20"/>
          <w:szCs w:val="24"/>
          <w:lang w:eastAsia="ar-SA"/>
        </w:rPr>
      </w:pPr>
      <w:r w:rsidRPr="00380BBD">
        <w:rPr>
          <w:rFonts w:ascii="Garamond" w:eastAsia="Times New Roman" w:hAnsi="Garamond" w:cs="Times New Roman"/>
          <w:color w:val="000000" w:themeColor="text1"/>
          <w:sz w:val="20"/>
          <w:szCs w:val="24"/>
          <w:lang w:eastAsia="ar-SA"/>
        </w:rPr>
        <w:t>2.</w:t>
      </w:r>
      <w:r w:rsidRPr="00380BBD">
        <w:rPr>
          <w:rFonts w:ascii="Garamond" w:eastAsia="Times New Roman" w:hAnsi="Garamond" w:cs="Times New Roman"/>
          <w:color w:val="000000" w:themeColor="text1"/>
          <w:sz w:val="20"/>
          <w:szCs w:val="24"/>
          <w:lang w:eastAsia="ar-SA"/>
        </w:rPr>
        <w:tab/>
      </w:r>
      <w:r w:rsidRPr="00380BBD">
        <w:rPr>
          <w:rFonts w:ascii="Garamond" w:eastAsia="Times New Roman" w:hAnsi="Garamond" w:cstheme="minorHAnsi"/>
          <w:color w:val="000000" w:themeColor="text1"/>
          <w:sz w:val="20"/>
          <w:szCs w:val="24"/>
          <w:lang w:eastAsia="ar-SA"/>
        </w:rPr>
        <w:t>Prawo opcji jest uprawnieniem Zamawiającego, z którego może, ale nie musi skorzystać w ramach realizacji umowy. Zamawiający zamierza skorzystać z opcji w przypadku, gdy będzie posiadał środki na zwiększenie zakresu zamówienia. W ramach prawa opcji Zamawiający zastrzega sobie możliwość pełnego albo częściowego zlecenia realizacji przedmiotu zamówienia objętego prawem opcji.  W przypadku nieskorzystania przez Zamawiającego z prawa opcji w części lub całości, Wykonawcy nie przysługują żadne roszczenia z tego tytułu</w:t>
      </w:r>
      <w:r w:rsidRPr="00380BBD">
        <w:rPr>
          <w:rFonts w:ascii="Garamond" w:eastAsia="Times New Roman" w:hAnsi="Garamond" w:cs="Times New Roman"/>
          <w:color w:val="000000" w:themeColor="text1"/>
          <w:sz w:val="20"/>
          <w:szCs w:val="24"/>
          <w:lang w:eastAsia="ar-SA"/>
        </w:rPr>
        <w:t>.</w:t>
      </w:r>
    </w:p>
    <w:p w14:paraId="5BB02717" w14:textId="77777777" w:rsidR="00B33822" w:rsidRPr="00380BBD" w:rsidRDefault="00B33822" w:rsidP="00B33822">
      <w:pPr>
        <w:suppressAutoHyphens/>
        <w:spacing w:after="0" w:line="276" w:lineRule="auto"/>
        <w:ind w:left="705" w:hanging="705"/>
        <w:jc w:val="both"/>
        <w:rPr>
          <w:rFonts w:ascii="Garamond" w:eastAsia="Times New Roman" w:hAnsi="Garamond" w:cs="Times New Roman"/>
          <w:color w:val="000000" w:themeColor="text1"/>
          <w:sz w:val="20"/>
          <w:szCs w:val="24"/>
          <w:lang w:eastAsia="ar-SA"/>
        </w:rPr>
      </w:pPr>
      <w:r w:rsidRPr="00380BBD">
        <w:rPr>
          <w:rFonts w:ascii="Garamond" w:eastAsia="Times New Roman" w:hAnsi="Garamond" w:cs="Times New Roman"/>
          <w:color w:val="000000" w:themeColor="text1"/>
          <w:sz w:val="20"/>
          <w:szCs w:val="24"/>
          <w:lang w:eastAsia="ar-SA"/>
        </w:rPr>
        <w:t>3.</w:t>
      </w:r>
      <w:r w:rsidRPr="00380BBD">
        <w:rPr>
          <w:rFonts w:ascii="Garamond" w:eastAsia="Times New Roman" w:hAnsi="Garamond" w:cs="Times New Roman"/>
          <w:color w:val="000000" w:themeColor="text1"/>
          <w:sz w:val="20"/>
          <w:szCs w:val="24"/>
          <w:lang w:eastAsia="ar-SA"/>
        </w:rPr>
        <w:tab/>
        <w:t>Opis przedmiotu zamówienia objętego prawem opcji określa Szczegółowy Opis Przedmiotu Zamówienia.</w:t>
      </w:r>
    </w:p>
    <w:p w14:paraId="0FD87E17" w14:textId="7BE1DDF6" w:rsidR="00B33822" w:rsidRDefault="00B33822" w:rsidP="00B33822">
      <w:pPr>
        <w:suppressAutoHyphens/>
        <w:spacing w:after="0" w:line="276" w:lineRule="auto"/>
        <w:ind w:left="705" w:hanging="705"/>
        <w:jc w:val="both"/>
        <w:rPr>
          <w:rFonts w:ascii="Garamond" w:eastAsia="Times New Roman" w:hAnsi="Garamond" w:cs="Times New Roman"/>
          <w:color w:val="000000" w:themeColor="text1"/>
          <w:sz w:val="20"/>
          <w:szCs w:val="24"/>
          <w:lang w:eastAsia="ar-SA"/>
        </w:rPr>
      </w:pPr>
      <w:r w:rsidRPr="00380BBD">
        <w:rPr>
          <w:rFonts w:ascii="Garamond" w:eastAsia="Times New Roman" w:hAnsi="Garamond" w:cs="Times New Roman"/>
          <w:color w:val="000000" w:themeColor="text1"/>
          <w:sz w:val="20"/>
          <w:szCs w:val="24"/>
          <w:lang w:eastAsia="ar-SA"/>
        </w:rPr>
        <w:t>4.</w:t>
      </w:r>
      <w:r w:rsidRPr="00380BBD">
        <w:rPr>
          <w:rFonts w:ascii="Garamond" w:eastAsia="Times New Roman" w:hAnsi="Garamond" w:cs="Times New Roman"/>
          <w:color w:val="000000" w:themeColor="text1"/>
          <w:sz w:val="20"/>
          <w:szCs w:val="24"/>
          <w:lang w:eastAsia="ar-SA"/>
        </w:rPr>
        <w:tab/>
        <w:t>Warunkiem skorzystania z prawa opcji jest złożenie przez Zamawiającego pisemnego oświadczenia woli w przedmiocie skorzystania z prawa opcji w terminie 10 dni przed przewidywanym uruchomieniem prawa opcji.</w:t>
      </w:r>
    </w:p>
    <w:p w14:paraId="5CB27687" w14:textId="77777777" w:rsidR="005C0855" w:rsidRPr="005C0855" w:rsidRDefault="005C0855" w:rsidP="005C0855">
      <w:pPr>
        <w:pStyle w:val="NormalnyWeb"/>
        <w:spacing w:before="0" w:after="0"/>
        <w:jc w:val="both"/>
        <w:rPr>
          <w:rFonts w:ascii="Garamond" w:hAnsi="Garamond"/>
          <w:sz w:val="22"/>
          <w:lang w:eastAsia="pl-PL"/>
        </w:rPr>
      </w:pPr>
      <w:r>
        <w:rPr>
          <w:rFonts w:ascii="Garamond" w:hAnsi="Garamond"/>
          <w:color w:val="000000" w:themeColor="text1"/>
          <w:sz w:val="20"/>
        </w:rPr>
        <w:t xml:space="preserve">5.           </w:t>
      </w:r>
      <w:r w:rsidRPr="005C0855">
        <w:rPr>
          <w:rFonts w:ascii="Garamond" w:hAnsi="Garamond" w:cs="Arial"/>
          <w:color w:val="00000A"/>
          <w:sz w:val="20"/>
          <w:szCs w:val="22"/>
          <w:lang w:eastAsia="pl-PL"/>
        </w:rPr>
        <w:t>Wynagrodzenie za przedmiot umowy objęty prawem opcji nie przekroczy kwoty netto:</w:t>
      </w:r>
    </w:p>
    <w:p w14:paraId="230D1E1B" w14:textId="2BE351BA" w:rsidR="005C0855" w:rsidRPr="005C0855" w:rsidRDefault="005C0855" w:rsidP="005C0855">
      <w:pPr>
        <w:suppressAutoHyphens/>
        <w:spacing w:after="0" w:line="276" w:lineRule="auto"/>
        <w:ind w:left="705"/>
        <w:jc w:val="both"/>
        <w:rPr>
          <w:rFonts w:ascii="Garamond" w:eastAsia="Times New Roman" w:hAnsi="Garamond" w:cs="Times New Roman"/>
          <w:color w:val="000000" w:themeColor="text1"/>
          <w:sz w:val="16"/>
          <w:szCs w:val="24"/>
          <w:lang w:eastAsia="ar-SA"/>
        </w:rPr>
      </w:pPr>
      <w:r w:rsidRPr="005C0855">
        <w:rPr>
          <w:rFonts w:ascii="Garamond" w:eastAsia="Times New Roman" w:hAnsi="Garamond" w:cs="Arial"/>
          <w:color w:val="000000"/>
          <w:sz w:val="20"/>
          <w:lang w:eastAsia="pl-PL"/>
        </w:rPr>
        <w:t>…………..zł (słownie: ……………..)/ brutto: …………zł (słownie: ………………</w:t>
      </w:r>
      <w:r>
        <w:rPr>
          <w:rFonts w:ascii="Garamond" w:eastAsia="Times New Roman" w:hAnsi="Garamond" w:cs="Arial"/>
          <w:color w:val="000000"/>
          <w:sz w:val="20"/>
          <w:lang w:eastAsia="pl-PL"/>
        </w:rPr>
        <w:t xml:space="preserve">*wypełnić w zależności której części dotyczy. </w:t>
      </w:r>
      <w:bookmarkStart w:id="2" w:name="_GoBack"/>
      <w:bookmarkEnd w:id="2"/>
    </w:p>
    <w:p w14:paraId="678E4F70" w14:textId="60697EDC" w:rsidR="00B33822" w:rsidRPr="00072AD2" w:rsidRDefault="00B33822" w:rsidP="00B33822">
      <w:pPr>
        <w:suppressAutoHyphens/>
        <w:spacing w:after="0" w:line="240" w:lineRule="auto"/>
        <w:jc w:val="both"/>
        <w:rPr>
          <w:rFonts w:ascii="Garamond" w:eastAsia="Times New Roman" w:hAnsi="Garamond" w:cs="Times New Roman"/>
          <w:sz w:val="20"/>
          <w:szCs w:val="20"/>
          <w:lang w:eastAsia="ar-SA"/>
        </w:rPr>
      </w:pPr>
    </w:p>
    <w:p w14:paraId="3A2BFD1A"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p>
    <w:p w14:paraId="44999660" w14:textId="6A0478F9" w:rsidR="00072AD2" w:rsidRPr="00072AD2" w:rsidRDefault="00B33822" w:rsidP="00072AD2">
      <w:pPr>
        <w:suppressAutoHyphens/>
        <w:spacing w:after="0" w:line="240" w:lineRule="auto"/>
        <w:ind w:left="705" w:hanging="705"/>
        <w:jc w:val="center"/>
        <w:rPr>
          <w:rFonts w:ascii="Garamond" w:eastAsia="Times New Roman" w:hAnsi="Garamond" w:cs="Times New Roman"/>
          <w:b/>
          <w:sz w:val="20"/>
          <w:szCs w:val="20"/>
          <w:lang w:eastAsia="ar-SA"/>
        </w:rPr>
      </w:pPr>
      <w:r>
        <w:rPr>
          <w:rFonts w:ascii="Garamond" w:eastAsia="Times New Roman" w:hAnsi="Garamond" w:cs="Times New Roman"/>
          <w:b/>
          <w:sz w:val="20"/>
          <w:szCs w:val="20"/>
          <w:lang w:eastAsia="ar-SA"/>
        </w:rPr>
        <w:t>§14</w:t>
      </w:r>
    </w:p>
    <w:p w14:paraId="532AC919" w14:textId="77777777" w:rsidR="00072AD2" w:rsidRPr="00072AD2" w:rsidRDefault="00072AD2" w:rsidP="00072AD2">
      <w:pPr>
        <w:suppressAutoHyphens/>
        <w:spacing w:after="0" w:line="240" w:lineRule="auto"/>
        <w:ind w:left="705" w:hanging="705"/>
        <w:jc w:val="center"/>
        <w:rPr>
          <w:rFonts w:ascii="Garamond" w:eastAsia="Times New Roman" w:hAnsi="Garamond" w:cs="Times New Roman"/>
          <w:b/>
          <w:sz w:val="20"/>
          <w:szCs w:val="20"/>
          <w:lang w:eastAsia="ar-SA"/>
        </w:rPr>
      </w:pPr>
      <w:r w:rsidRPr="00072AD2">
        <w:rPr>
          <w:rFonts w:ascii="Garamond" w:eastAsia="Times New Roman" w:hAnsi="Garamond" w:cs="Times New Roman"/>
          <w:b/>
          <w:sz w:val="20"/>
          <w:szCs w:val="20"/>
          <w:lang w:eastAsia="ar-SA"/>
        </w:rPr>
        <w:t>POSTANOWIENIA KOŃCOWE</w:t>
      </w:r>
    </w:p>
    <w:p w14:paraId="2B71B753"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1.</w:t>
      </w:r>
      <w:r w:rsidRPr="00072AD2">
        <w:rPr>
          <w:rFonts w:ascii="Garamond" w:eastAsia="Times New Roman" w:hAnsi="Garamond" w:cs="Times New Roman"/>
          <w:sz w:val="20"/>
          <w:szCs w:val="20"/>
          <w:lang w:eastAsia="ar-SA"/>
        </w:rPr>
        <w:tab/>
        <w:t>W sprawach nieuregulowanych niniejszą umową mają zastosowanie przepisy Kodeksu cywilnego, oraz ustawy Prawo zamówień publicznych wraz z przepisami wykonawczymi do tych ustaw.</w:t>
      </w:r>
    </w:p>
    <w:p w14:paraId="4492AC91"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2.</w:t>
      </w:r>
      <w:r w:rsidRPr="00072AD2">
        <w:rPr>
          <w:rFonts w:ascii="Garamond" w:eastAsia="Times New Roman" w:hAnsi="Garamond" w:cs="Times New Roman"/>
          <w:sz w:val="20"/>
          <w:szCs w:val="20"/>
          <w:lang w:eastAsia="ar-SA"/>
        </w:rPr>
        <w:tab/>
        <w:t>Ewentualne spory mogące powstać na tle realizacji niniejszej umowy strony zobowiązują się rozstrzygać w sposób polubowny. Te spory, co do których nie będzie możliwe osiągnięcie porozumienia, podlegać będą rozstrzygnięciu przez sąd powszechny właściwy dla siedziby Zamawiającego.</w:t>
      </w:r>
    </w:p>
    <w:p w14:paraId="49F3001B" w14:textId="77777777" w:rsidR="00072AD2" w:rsidRPr="00A825DA"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072AD2">
        <w:rPr>
          <w:rFonts w:ascii="Garamond" w:eastAsia="Times New Roman" w:hAnsi="Garamond" w:cs="Times New Roman"/>
          <w:sz w:val="20"/>
          <w:szCs w:val="20"/>
          <w:lang w:eastAsia="ar-SA"/>
        </w:rPr>
        <w:t>3.</w:t>
      </w:r>
      <w:r w:rsidRPr="00072AD2">
        <w:rPr>
          <w:rFonts w:ascii="Garamond" w:eastAsia="Times New Roman" w:hAnsi="Garamond" w:cs="Times New Roman"/>
          <w:sz w:val="20"/>
          <w:szCs w:val="20"/>
          <w:lang w:eastAsia="ar-SA"/>
        </w:rPr>
        <w:tab/>
      </w:r>
      <w:r w:rsidRPr="00A825DA">
        <w:rPr>
          <w:rFonts w:ascii="Garamond" w:eastAsia="Times New Roman" w:hAnsi="Garamond" w:cs="Times New Roman"/>
          <w:sz w:val="20"/>
          <w:szCs w:val="20"/>
          <w:lang w:eastAsia="ar-SA"/>
        </w:rPr>
        <w:t>Integralną część umowy stanowią:</w:t>
      </w:r>
    </w:p>
    <w:p w14:paraId="0A57E5F3" w14:textId="77777777" w:rsidR="00072AD2" w:rsidRPr="00A825DA" w:rsidRDefault="00072AD2" w:rsidP="00072AD2">
      <w:pPr>
        <w:suppressAutoHyphens/>
        <w:spacing w:after="0" w:line="240" w:lineRule="auto"/>
        <w:ind w:left="705" w:hanging="705"/>
        <w:jc w:val="both"/>
        <w:rPr>
          <w:rFonts w:ascii="Garamond" w:eastAsia="Times New Roman" w:hAnsi="Garamond" w:cs="Times New Roman"/>
          <w:color w:val="FF0000"/>
          <w:sz w:val="20"/>
          <w:szCs w:val="20"/>
          <w:lang w:eastAsia="ar-SA"/>
        </w:rPr>
      </w:pPr>
      <w:r w:rsidRPr="00A825DA">
        <w:rPr>
          <w:rFonts w:ascii="Garamond" w:eastAsia="Times New Roman" w:hAnsi="Garamond" w:cs="Times New Roman"/>
          <w:sz w:val="20"/>
          <w:szCs w:val="20"/>
          <w:lang w:eastAsia="ar-SA"/>
        </w:rPr>
        <w:tab/>
        <w:t>Oferta Wykonawcy wraz z załącznikami,</w:t>
      </w:r>
    </w:p>
    <w:p w14:paraId="691D6275" w14:textId="77777777" w:rsidR="00072AD2" w:rsidRPr="00A825DA"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A825DA">
        <w:rPr>
          <w:rFonts w:ascii="Garamond" w:eastAsia="Times New Roman" w:hAnsi="Garamond" w:cs="Times New Roman"/>
          <w:sz w:val="20"/>
          <w:szCs w:val="20"/>
          <w:lang w:eastAsia="ar-SA"/>
        </w:rPr>
        <w:tab/>
        <w:t>Specyfikacja Warunków Zamówienia,</w:t>
      </w:r>
    </w:p>
    <w:p w14:paraId="275711C6" w14:textId="77777777" w:rsidR="00072AD2" w:rsidRPr="00A825DA"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A825DA">
        <w:rPr>
          <w:rFonts w:ascii="Garamond" w:eastAsia="Times New Roman" w:hAnsi="Garamond" w:cs="Times New Roman"/>
          <w:sz w:val="20"/>
          <w:szCs w:val="20"/>
          <w:lang w:eastAsia="ar-SA"/>
        </w:rPr>
        <w:tab/>
        <w:t>Opis przedmiotu zamówienia.</w:t>
      </w:r>
    </w:p>
    <w:p w14:paraId="5251A8A7" w14:textId="77777777" w:rsidR="00072AD2" w:rsidRPr="00072AD2" w:rsidRDefault="00072AD2" w:rsidP="00072AD2">
      <w:pPr>
        <w:suppressAutoHyphens/>
        <w:spacing w:after="0" w:line="240" w:lineRule="auto"/>
        <w:ind w:left="705" w:hanging="705"/>
        <w:jc w:val="both"/>
        <w:rPr>
          <w:rFonts w:ascii="Garamond" w:eastAsia="Times New Roman" w:hAnsi="Garamond" w:cs="Times New Roman"/>
          <w:sz w:val="20"/>
          <w:szCs w:val="20"/>
          <w:lang w:eastAsia="ar-SA"/>
        </w:rPr>
      </w:pPr>
      <w:r w:rsidRPr="00A825DA">
        <w:rPr>
          <w:rFonts w:ascii="Garamond" w:eastAsia="Times New Roman" w:hAnsi="Garamond" w:cs="Times New Roman"/>
          <w:sz w:val="20"/>
          <w:szCs w:val="20"/>
          <w:lang w:eastAsia="ar-SA"/>
        </w:rPr>
        <w:t>4.</w:t>
      </w:r>
      <w:r w:rsidRPr="00A825DA">
        <w:rPr>
          <w:rFonts w:ascii="Garamond" w:eastAsia="Times New Roman" w:hAnsi="Garamond" w:cs="Times New Roman"/>
          <w:sz w:val="20"/>
          <w:szCs w:val="20"/>
          <w:lang w:eastAsia="ar-SA"/>
        </w:rPr>
        <w:tab/>
        <w:t>Umowę sporządzono w dwóch</w:t>
      </w:r>
      <w:r w:rsidRPr="00072AD2">
        <w:rPr>
          <w:rFonts w:ascii="Garamond" w:eastAsia="Times New Roman" w:hAnsi="Garamond" w:cs="Times New Roman"/>
          <w:sz w:val="20"/>
          <w:szCs w:val="20"/>
          <w:lang w:eastAsia="ar-SA"/>
        </w:rPr>
        <w:t xml:space="preserve"> jednobrzmiących egzemplarzach jeden dla Wykonawcy, jeden dla Zamawiającego.</w:t>
      </w:r>
    </w:p>
    <w:p w14:paraId="21BFF2B3" w14:textId="77777777" w:rsidR="00072AD2" w:rsidRPr="00072AD2" w:rsidRDefault="00072AD2" w:rsidP="00072AD2">
      <w:pPr>
        <w:suppressAutoHyphens/>
        <w:spacing w:after="0" w:line="240" w:lineRule="auto"/>
        <w:jc w:val="both"/>
        <w:rPr>
          <w:rFonts w:ascii="Garamond" w:eastAsia="Times New Roman" w:hAnsi="Garamond" w:cs="Times New Roman"/>
          <w:sz w:val="20"/>
          <w:szCs w:val="20"/>
          <w:lang w:eastAsia="ar-SA"/>
        </w:rPr>
      </w:pPr>
    </w:p>
    <w:p w14:paraId="5BCE834F" w14:textId="77777777" w:rsidR="00072AD2" w:rsidRPr="00072AD2" w:rsidRDefault="00072AD2" w:rsidP="00072AD2">
      <w:pPr>
        <w:suppressAutoHyphens/>
        <w:spacing w:after="0" w:line="240" w:lineRule="auto"/>
        <w:rPr>
          <w:rFonts w:ascii="Garamond" w:eastAsia="Times New Roman" w:hAnsi="Garamond" w:cs="Times New Roman"/>
          <w:bCs/>
          <w:sz w:val="20"/>
          <w:szCs w:val="20"/>
          <w:lang w:eastAsia="ar-SA"/>
        </w:rPr>
      </w:pPr>
    </w:p>
    <w:p w14:paraId="043F5756" w14:textId="77777777" w:rsidR="00453297" w:rsidRPr="00072AD2" w:rsidRDefault="00453297" w:rsidP="00072AD2"/>
    <w:sectPr w:rsidR="00453297" w:rsidRPr="00072AD2" w:rsidSect="009776B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FE09C4" w16cex:dateUtc="2024-11-25T0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1AB6C4" w16cid:durableId="6EFE09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ylfaen">
    <w:panose1 w:val="010A0502050306030303"/>
    <w:charset w:val="EE"/>
    <w:family w:val="roman"/>
    <w:pitch w:val="variable"/>
    <w:sig w:usb0="04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2"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314E42E0"/>
    <w:multiLevelType w:val="hybridMultilevel"/>
    <w:tmpl w:val="636A4600"/>
    <w:lvl w:ilvl="0" w:tplc="0CF215A6">
      <w:start w:val="1"/>
      <w:numFmt w:val="decimal"/>
      <w:lvlText w:val="%1."/>
      <w:lvlJc w:val="left"/>
      <w:pPr>
        <w:ind w:left="644" w:hanging="360"/>
      </w:pPr>
      <w:rPr>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72666B2"/>
    <w:multiLevelType w:val="hybridMultilevel"/>
    <w:tmpl w:val="E9FCF2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E952224"/>
    <w:multiLevelType w:val="hybridMultilevel"/>
    <w:tmpl w:val="CF5E02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0B93A1F"/>
    <w:multiLevelType w:val="multilevel"/>
    <w:tmpl w:val="D5BE57E0"/>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C1512D3"/>
    <w:multiLevelType w:val="multilevel"/>
    <w:tmpl w:val="B39E6506"/>
    <w:lvl w:ilvl="0">
      <w:start w:val="1"/>
      <w:numFmt w:val="decimal"/>
      <w:lvlText w:val="%1."/>
      <w:lvlJc w:val="left"/>
      <w:pPr>
        <w:ind w:left="710" w:hanging="710"/>
      </w:pPr>
      <w:rPr>
        <w:rFonts w:hint="default"/>
      </w:rPr>
    </w:lvl>
    <w:lvl w:ilvl="1">
      <w:start w:val="1"/>
      <w:numFmt w:val="decimal"/>
      <w:lvlText w:val="%1.%2."/>
      <w:lvlJc w:val="left"/>
      <w:pPr>
        <w:ind w:left="1419" w:hanging="71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6C4F5FBF"/>
    <w:multiLevelType w:val="hybridMultilevel"/>
    <w:tmpl w:val="BC7C5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7"/>
  </w:num>
  <w:num w:numId="8">
    <w:abstractNumId w:val="4"/>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297"/>
    <w:rsid w:val="00072AD2"/>
    <w:rsid w:val="000A1E51"/>
    <w:rsid w:val="0017047B"/>
    <w:rsid w:val="001943CC"/>
    <w:rsid w:val="00286D71"/>
    <w:rsid w:val="00294176"/>
    <w:rsid w:val="002E2C7C"/>
    <w:rsid w:val="00380BBD"/>
    <w:rsid w:val="00453297"/>
    <w:rsid w:val="00577DF3"/>
    <w:rsid w:val="005C0855"/>
    <w:rsid w:val="005C115B"/>
    <w:rsid w:val="005D5F65"/>
    <w:rsid w:val="00602739"/>
    <w:rsid w:val="00635E58"/>
    <w:rsid w:val="007040F9"/>
    <w:rsid w:val="0076473F"/>
    <w:rsid w:val="008704AF"/>
    <w:rsid w:val="00984C55"/>
    <w:rsid w:val="00985C33"/>
    <w:rsid w:val="009874F9"/>
    <w:rsid w:val="009D00A7"/>
    <w:rsid w:val="00A711D8"/>
    <w:rsid w:val="00A825DA"/>
    <w:rsid w:val="00B055DD"/>
    <w:rsid w:val="00B32CA3"/>
    <w:rsid w:val="00B33822"/>
    <w:rsid w:val="00BD27D3"/>
    <w:rsid w:val="00C87437"/>
    <w:rsid w:val="00D56B22"/>
    <w:rsid w:val="00E6572C"/>
    <w:rsid w:val="00E863DE"/>
    <w:rsid w:val="00F65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0C418"/>
  <w15:chartTrackingRefBased/>
  <w15:docId w15:val="{E0E568D1-3986-41AE-9EAD-6CE41F0D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27D3"/>
  </w:style>
  <w:style w:type="paragraph" w:styleId="Nagwek1">
    <w:name w:val="heading 1"/>
    <w:basedOn w:val="Normalny"/>
    <w:next w:val="Normalny"/>
    <w:link w:val="Nagwek1Znak"/>
    <w:uiPriority w:val="9"/>
    <w:qFormat/>
    <w:rsid w:val="00453297"/>
    <w:pPr>
      <w:keepNext/>
      <w:widowControl w:val="0"/>
      <w:numPr>
        <w:numId w:val="1"/>
      </w:numPr>
      <w:suppressAutoHyphens/>
      <w:snapToGrid w:val="0"/>
      <w:spacing w:after="0" w:line="240" w:lineRule="auto"/>
      <w:ind w:left="0" w:right="851" w:firstLine="0"/>
      <w:jc w:val="center"/>
      <w:outlineLvl w:val="0"/>
    </w:pPr>
    <w:rPr>
      <w:rFonts w:ascii="Arial" w:eastAsia="Arial Unicode MS" w:hAnsi="Arial" w:cs="Times New Roman"/>
      <w:b/>
      <w:sz w:val="24"/>
      <w:szCs w:val="20"/>
      <w:lang w:val="x-none" w:eastAsia="ar-SA"/>
    </w:rPr>
  </w:style>
  <w:style w:type="paragraph" w:styleId="Nagwek2">
    <w:name w:val="heading 2"/>
    <w:basedOn w:val="Normalny"/>
    <w:next w:val="Normalny"/>
    <w:link w:val="Nagwek2Znak"/>
    <w:qFormat/>
    <w:rsid w:val="00453297"/>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unhideWhenUsed/>
    <w:qFormat/>
    <w:rsid w:val="00453297"/>
    <w:pPr>
      <w:keepNext/>
      <w:spacing w:before="240" w:after="60" w:line="276" w:lineRule="auto"/>
      <w:outlineLvl w:val="2"/>
    </w:pPr>
    <w:rPr>
      <w:rFonts w:ascii="Calibri Light" w:eastAsia="Times New Roman" w:hAnsi="Calibri Light" w:cs="Times New Roman"/>
      <w:b/>
      <w:bCs/>
      <w:sz w:val="26"/>
      <w:szCs w:val="26"/>
      <w:lang w:val="x-none"/>
    </w:rPr>
  </w:style>
  <w:style w:type="paragraph" w:styleId="Nagwek4">
    <w:name w:val="heading 4"/>
    <w:basedOn w:val="Normalny"/>
    <w:next w:val="Normalny"/>
    <w:link w:val="Nagwek4Znak"/>
    <w:semiHidden/>
    <w:unhideWhenUsed/>
    <w:qFormat/>
    <w:rsid w:val="00453297"/>
    <w:pPr>
      <w:keepNext/>
      <w:suppressAutoHyphens/>
      <w:overflowPunct w:val="0"/>
      <w:autoSpaceDE w:val="0"/>
      <w:spacing w:after="0" w:line="240" w:lineRule="auto"/>
      <w:ind w:left="864" w:hanging="864"/>
      <w:jc w:val="center"/>
      <w:outlineLvl w:val="3"/>
    </w:pPr>
    <w:rPr>
      <w:rFonts w:ascii="Arial" w:eastAsia="Times New Roman" w:hAnsi="Arial" w:cs="Arial"/>
      <w:b/>
      <w:bCs/>
      <w:sz w:val="20"/>
      <w:szCs w:val="20"/>
      <w:lang w:eastAsia="ar-SA"/>
    </w:rPr>
  </w:style>
  <w:style w:type="paragraph" w:styleId="Nagwek5">
    <w:name w:val="heading 5"/>
    <w:basedOn w:val="Normalny"/>
    <w:next w:val="Normalny"/>
    <w:link w:val="Nagwek5Znak"/>
    <w:semiHidden/>
    <w:unhideWhenUsed/>
    <w:qFormat/>
    <w:rsid w:val="00453297"/>
    <w:pPr>
      <w:keepNext/>
      <w:suppressAutoHyphens/>
      <w:overflowPunct w:val="0"/>
      <w:autoSpaceDE w:val="0"/>
      <w:spacing w:after="0" w:line="240" w:lineRule="auto"/>
      <w:ind w:left="1008" w:hanging="1008"/>
      <w:outlineLvl w:val="4"/>
    </w:pPr>
    <w:rPr>
      <w:rFonts w:ascii="Arial" w:eastAsia="Times New Roman" w:hAnsi="Arial" w:cs="Times New Roman"/>
      <w:b/>
      <w:sz w:val="20"/>
      <w:szCs w:val="20"/>
      <w:lang w:eastAsia="ar-SA"/>
    </w:rPr>
  </w:style>
  <w:style w:type="paragraph" w:styleId="Nagwek6">
    <w:name w:val="heading 6"/>
    <w:basedOn w:val="Normalny"/>
    <w:next w:val="Normalny"/>
    <w:link w:val="Nagwek6Znak"/>
    <w:unhideWhenUsed/>
    <w:qFormat/>
    <w:rsid w:val="00453297"/>
    <w:pPr>
      <w:keepNext/>
      <w:tabs>
        <w:tab w:val="right" w:pos="7654"/>
      </w:tabs>
      <w:suppressAutoHyphens/>
      <w:overflowPunct w:val="0"/>
      <w:autoSpaceDE w:val="0"/>
      <w:spacing w:after="0" w:line="240" w:lineRule="auto"/>
      <w:ind w:left="1152" w:hanging="1152"/>
      <w:jc w:val="both"/>
      <w:outlineLvl w:val="5"/>
    </w:pPr>
    <w:rPr>
      <w:rFonts w:ascii="Arial" w:eastAsia="Times New Roman" w:hAnsi="Arial" w:cs="Times New Roman"/>
      <w:b/>
      <w:sz w:val="20"/>
      <w:szCs w:val="20"/>
      <w:u w:val="single"/>
      <w:lang w:eastAsia="ar-SA"/>
    </w:rPr>
  </w:style>
  <w:style w:type="paragraph" w:styleId="Nagwek7">
    <w:name w:val="heading 7"/>
    <w:basedOn w:val="Normalny"/>
    <w:next w:val="Normalny"/>
    <w:link w:val="Nagwek7Znak"/>
    <w:semiHidden/>
    <w:unhideWhenUsed/>
    <w:qFormat/>
    <w:rsid w:val="00453297"/>
    <w:pPr>
      <w:keepNext/>
      <w:keepLines/>
      <w:suppressAutoHyphens/>
      <w:overflowPunct w:val="0"/>
      <w:autoSpaceDE w:val="0"/>
      <w:spacing w:before="200" w:after="0" w:line="240" w:lineRule="auto"/>
      <w:ind w:left="1296" w:hanging="1296"/>
      <w:outlineLvl w:val="6"/>
    </w:pPr>
    <w:rPr>
      <w:rFonts w:ascii="Cambria" w:eastAsia="Times New Roman" w:hAnsi="Cambria" w:cs="Times New Roman"/>
      <w:i/>
      <w:iCs/>
      <w:color w:val="404040"/>
      <w:sz w:val="20"/>
      <w:szCs w:val="20"/>
      <w:lang w:val="x-none" w:eastAsia="ar-SA"/>
    </w:rPr>
  </w:style>
  <w:style w:type="paragraph" w:styleId="Nagwek8">
    <w:name w:val="heading 8"/>
    <w:basedOn w:val="Normalny"/>
    <w:next w:val="Normalny"/>
    <w:link w:val="Nagwek8Znak"/>
    <w:semiHidden/>
    <w:unhideWhenUsed/>
    <w:qFormat/>
    <w:rsid w:val="00453297"/>
    <w:pPr>
      <w:keepNext/>
      <w:keepLines/>
      <w:suppressAutoHyphens/>
      <w:overflowPunct w:val="0"/>
      <w:autoSpaceDE w:val="0"/>
      <w:spacing w:before="200" w:after="0" w:line="240" w:lineRule="auto"/>
      <w:ind w:left="1440" w:hanging="1440"/>
      <w:outlineLvl w:val="7"/>
    </w:pPr>
    <w:rPr>
      <w:rFonts w:ascii="Cambria" w:eastAsia="Times New Roman" w:hAnsi="Cambria" w:cs="Times New Roman"/>
      <w:color w:val="404040"/>
      <w:sz w:val="20"/>
      <w:szCs w:val="20"/>
      <w:lang w:val="x-none" w:eastAsia="ar-SA"/>
    </w:rPr>
  </w:style>
  <w:style w:type="paragraph" w:styleId="Nagwek9">
    <w:name w:val="heading 9"/>
    <w:basedOn w:val="Normalny"/>
    <w:next w:val="Normalny"/>
    <w:link w:val="Nagwek9Znak"/>
    <w:semiHidden/>
    <w:unhideWhenUsed/>
    <w:qFormat/>
    <w:rsid w:val="00453297"/>
    <w:pPr>
      <w:keepNext/>
      <w:keepLines/>
      <w:suppressAutoHyphens/>
      <w:overflowPunct w:val="0"/>
      <w:autoSpaceDE w:val="0"/>
      <w:spacing w:before="200" w:after="0" w:line="240" w:lineRule="auto"/>
      <w:ind w:left="1584" w:hanging="1584"/>
      <w:outlineLvl w:val="8"/>
    </w:pPr>
    <w:rPr>
      <w:rFonts w:ascii="Cambria" w:eastAsia="Times New Roman" w:hAnsi="Cambria" w:cs="Times New Roman"/>
      <w:i/>
      <w:iCs/>
      <w:color w:val="404040"/>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3297"/>
    <w:rPr>
      <w:rFonts w:ascii="Arial" w:eastAsia="Arial Unicode MS" w:hAnsi="Arial" w:cs="Times New Roman"/>
      <w:b/>
      <w:sz w:val="24"/>
      <w:szCs w:val="20"/>
      <w:lang w:val="x-none" w:eastAsia="ar-SA"/>
    </w:rPr>
  </w:style>
  <w:style w:type="character" w:customStyle="1" w:styleId="Nagwek2Znak">
    <w:name w:val="Nagłówek 2 Znak"/>
    <w:basedOn w:val="Domylnaczcionkaakapitu"/>
    <w:link w:val="Nagwek2"/>
    <w:rsid w:val="00453297"/>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453297"/>
    <w:rPr>
      <w:rFonts w:ascii="Calibri Light" w:eastAsia="Times New Roman" w:hAnsi="Calibri Light" w:cs="Times New Roman"/>
      <w:b/>
      <w:bCs/>
      <w:sz w:val="26"/>
      <w:szCs w:val="26"/>
      <w:lang w:val="x-none"/>
    </w:rPr>
  </w:style>
  <w:style w:type="character" w:customStyle="1" w:styleId="Nagwek4Znak">
    <w:name w:val="Nagłówek 4 Znak"/>
    <w:basedOn w:val="Domylnaczcionkaakapitu"/>
    <w:link w:val="Nagwek4"/>
    <w:semiHidden/>
    <w:rsid w:val="00453297"/>
    <w:rPr>
      <w:rFonts w:ascii="Arial" w:eastAsia="Times New Roman" w:hAnsi="Arial" w:cs="Arial"/>
      <w:b/>
      <w:bCs/>
      <w:sz w:val="20"/>
      <w:szCs w:val="20"/>
      <w:lang w:eastAsia="ar-SA"/>
    </w:rPr>
  </w:style>
  <w:style w:type="character" w:customStyle="1" w:styleId="Nagwek5Znak">
    <w:name w:val="Nagłówek 5 Znak"/>
    <w:basedOn w:val="Domylnaczcionkaakapitu"/>
    <w:link w:val="Nagwek5"/>
    <w:semiHidden/>
    <w:rsid w:val="00453297"/>
    <w:rPr>
      <w:rFonts w:ascii="Arial" w:eastAsia="Times New Roman" w:hAnsi="Arial" w:cs="Times New Roman"/>
      <w:b/>
      <w:sz w:val="20"/>
      <w:szCs w:val="20"/>
      <w:lang w:eastAsia="ar-SA"/>
    </w:rPr>
  </w:style>
  <w:style w:type="character" w:customStyle="1" w:styleId="Nagwek6Znak">
    <w:name w:val="Nagłówek 6 Znak"/>
    <w:basedOn w:val="Domylnaczcionkaakapitu"/>
    <w:link w:val="Nagwek6"/>
    <w:rsid w:val="00453297"/>
    <w:rPr>
      <w:rFonts w:ascii="Arial" w:eastAsia="Times New Roman" w:hAnsi="Arial" w:cs="Times New Roman"/>
      <w:b/>
      <w:sz w:val="20"/>
      <w:szCs w:val="20"/>
      <w:u w:val="single"/>
      <w:lang w:eastAsia="ar-SA"/>
    </w:rPr>
  </w:style>
  <w:style w:type="character" w:customStyle="1" w:styleId="Nagwek7Znak">
    <w:name w:val="Nagłówek 7 Znak"/>
    <w:basedOn w:val="Domylnaczcionkaakapitu"/>
    <w:link w:val="Nagwek7"/>
    <w:semiHidden/>
    <w:rsid w:val="00453297"/>
    <w:rPr>
      <w:rFonts w:ascii="Cambria" w:eastAsia="Times New Roman" w:hAnsi="Cambria" w:cs="Times New Roman"/>
      <w:i/>
      <w:iCs/>
      <w:color w:val="404040"/>
      <w:sz w:val="20"/>
      <w:szCs w:val="20"/>
      <w:lang w:val="x-none" w:eastAsia="ar-SA"/>
    </w:rPr>
  </w:style>
  <w:style w:type="character" w:customStyle="1" w:styleId="Nagwek8Znak">
    <w:name w:val="Nagłówek 8 Znak"/>
    <w:basedOn w:val="Domylnaczcionkaakapitu"/>
    <w:link w:val="Nagwek8"/>
    <w:semiHidden/>
    <w:rsid w:val="00453297"/>
    <w:rPr>
      <w:rFonts w:ascii="Cambria" w:eastAsia="Times New Roman" w:hAnsi="Cambria" w:cs="Times New Roman"/>
      <w:color w:val="404040"/>
      <w:sz w:val="20"/>
      <w:szCs w:val="20"/>
      <w:lang w:val="x-none" w:eastAsia="ar-SA"/>
    </w:rPr>
  </w:style>
  <w:style w:type="character" w:customStyle="1" w:styleId="Nagwek9Znak">
    <w:name w:val="Nagłówek 9 Znak"/>
    <w:basedOn w:val="Domylnaczcionkaakapitu"/>
    <w:link w:val="Nagwek9"/>
    <w:semiHidden/>
    <w:rsid w:val="00453297"/>
    <w:rPr>
      <w:rFonts w:ascii="Cambria" w:eastAsia="Times New Roman" w:hAnsi="Cambria" w:cs="Times New Roman"/>
      <w:i/>
      <w:iCs/>
      <w:color w:val="404040"/>
      <w:sz w:val="20"/>
      <w:szCs w:val="20"/>
      <w:lang w:val="x-none" w:eastAsia="ar-SA"/>
    </w:rPr>
  </w:style>
  <w:style w:type="numbering" w:customStyle="1" w:styleId="Bezlisty1">
    <w:name w:val="Bez listy1"/>
    <w:next w:val="Bezlisty"/>
    <w:uiPriority w:val="99"/>
    <w:semiHidden/>
    <w:rsid w:val="00453297"/>
  </w:style>
  <w:style w:type="character" w:customStyle="1" w:styleId="WW8Num2z0">
    <w:name w:val="WW8Num2z0"/>
    <w:rsid w:val="00453297"/>
    <w:rPr>
      <w:rFonts w:ascii="Symbol" w:hAnsi="Symbol"/>
      <w:b/>
    </w:rPr>
  </w:style>
  <w:style w:type="character" w:customStyle="1" w:styleId="WW8Num8z0">
    <w:name w:val="WW8Num8z0"/>
    <w:rsid w:val="00453297"/>
    <w:rPr>
      <w:rFonts w:ascii="Arial" w:hAnsi="Arial"/>
    </w:rPr>
  </w:style>
  <w:style w:type="character" w:customStyle="1" w:styleId="WW8Num9z0">
    <w:name w:val="WW8Num9z0"/>
    <w:rsid w:val="00453297"/>
    <w:rPr>
      <w:b w:val="0"/>
      <w:i w:val="0"/>
    </w:rPr>
  </w:style>
  <w:style w:type="character" w:customStyle="1" w:styleId="Absatz-Standardschriftart">
    <w:name w:val="Absatz-Standardschriftart"/>
    <w:rsid w:val="00453297"/>
  </w:style>
  <w:style w:type="character" w:customStyle="1" w:styleId="WW-Absatz-Standardschriftart">
    <w:name w:val="WW-Absatz-Standardschriftart"/>
    <w:rsid w:val="00453297"/>
  </w:style>
  <w:style w:type="character" w:customStyle="1" w:styleId="WW8Num1z0">
    <w:name w:val="WW8Num1z0"/>
    <w:rsid w:val="00453297"/>
    <w:rPr>
      <w:rFonts w:ascii="Symbol" w:hAnsi="Symbol"/>
      <w:b/>
    </w:rPr>
  </w:style>
  <w:style w:type="character" w:customStyle="1" w:styleId="WW8Num1z1">
    <w:name w:val="WW8Num1z1"/>
    <w:rsid w:val="00453297"/>
    <w:rPr>
      <w:rFonts w:ascii="Courier New" w:hAnsi="Courier New" w:cs="Courier New"/>
    </w:rPr>
  </w:style>
  <w:style w:type="character" w:customStyle="1" w:styleId="WW8Num1z2">
    <w:name w:val="WW8Num1z2"/>
    <w:rsid w:val="00453297"/>
    <w:rPr>
      <w:rFonts w:ascii="Wingdings" w:hAnsi="Wingdings"/>
    </w:rPr>
  </w:style>
  <w:style w:type="character" w:customStyle="1" w:styleId="WW8Num1z3">
    <w:name w:val="WW8Num1z3"/>
    <w:rsid w:val="00453297"/>
    <w:rPr>
      <w:rFonts w:ascii="Symbol" w:hAnsi="Symbol"/>
    </w:rPr>
  </w:style>
  <w:style w:type="character" w:customStyle="1" w:styleId="WW8Num4z0">
    <w:name w:val="WW8Num4z0"/>
    <w:rsid w:val="00453297"/>
    <w:rPr>
      <w:rFonts w:ascii="Arial" w:hAnsi="Arial" w:cs="Arial"/>
      <w:b/>
    </w:rPr>
  </w:style>
  <w:style w:type="character" w:customStyle="1" w:styleId="WW8Num7z0">
    <w:name w:val="WW8Num7z0"/>
    <w:rsid w:val="00453297"/>
    <w:rPr>
      <w:b/>
    </w:rPr>
  </w:style>
  <w:style w:type="character" w:customStyle="1" w:styleId="WW8Num18z0">
    <w:name w:val="WW8Num18z0"/>
    <w:rsid w:val="00453297"/>
    <w:rPr>
      <w:rFonts w:ascii="Arial" w:eastAsia="Times New Roman" w:hAnsi="Arial"/>
    </w:rPr>
  </w:style>
  <w:style w:type="character" w:customStyle="1" w:styleId="WW8Num18z1">
    <w:name w:val="WW8Num18z1"/>
    <w:rsid w:val="00453297"/>
    <w:rPr>
      <w:rFonts w:ascii="Courier New" w:hAnsi="Courier New" w:cs="Courier New"/>
    </w:rPr>
  </w:style>
  <w:style w:type="character" w:customStyle="1" w:styleId="WW8Num18z2">
    <w:name w:val="WW8Num18z2"/>
    <w:rsid w:val="00453297"/>
    <w:rPr>
      <w:rFonts w:ascii="Wingdings" w:hAnsi="Wingdings"/>
    </w:rPr>
  </w:style>
  <w:style w:type="character" w:customStyle="1" w:styleId="WW8Num18z3">
    <w:name w:val="WW8Num18z3"/>
    <w:rsid w:val="00453297"/>
    <w:rPr>
      <w:rFonts w:ascii="Symbol" w:hAnsi="Symbol"/>
    </w:rPr>
  </w:style>
  <w:style w:type="character" w:customStyle="1" w:styleId="WW8Num21z0">
    <w:name w:val="WW8Num21z0"/>
    <w:rsid w:val="00453297"/>
    <w:rPr>
      <w:b w:val="0"/>
      <w:i w:val="0"/>
    </w:rPr>
  </w:style>
  <w:style w:type="character" w:customStyle="1" w:styleId="WW8Num21z1">
    <w:name w:val="WW8Num21z1"/>
    <w:rsid w:val="00453297"/>
    <w:rPr>
      <w:rFonts w:ascii="Times New Roman" w:eastAsia="Times New Roman" w:hAnsi="Times New Roman" w:cs="Times New Roman"/>
      <w:b/>
    </w:rPr>
  </w:style>
  <w:style w:type="character" w:customStyle="1" w:styleId="WW8Num21z2">
    <w:name w:val="WW8Num21z2"/>
    <w:rsid w:val="00453297"/>
    <w:rPr>
      <w:rFonts w:ascii="Symbol" w:hAnsi="Symbol"/>
      <w:b/>
    </w:rPr>
  </w:style>
  <w:style w:type="character" w:customStyle="1" w:styleId="WW8Num21z3">
    <w:name w:val="WW8Num21z3"/>
    <w:rsid w:val="00453297"/>
    <w:rPr>
      <w:rFonts w:ascii="Times New Roman" w:eastAsia="Times New Roman" w:hAnsi="Times New Roman" w:cs="Times New Roman"/>
      <w:b/>
      <w:i w:val="0"/>
    </w:rPr>
  </w:style>
  <w:style w:type="character" w:customStyle="1" w:styleId="WW8Num22z0">
    <w:name w:val="WW8Num22z0"/>
    <w:rsid w:val="00453297"/>
    <w:rPr>
      <w:rFonts w:ascii="Symbol" w:hAnsi="Symbol"/>
    </w:rPr>
  </w:style>
  <w:style w:type="character" w:customStyle="1" w:styleId="WW8Num22z1">
    <w:name w:val="WW8Num22z1"/>
    <w:rsid w:val="00453297"/>
    <w:rPr>
      <w:rFonts w:ascii="Courier New" w:hAnsi="Courier New" w:cs="Courier New"/>
    </w:rPr>
  </w:style>
  <w:style w:type="character" w:customStyle="1" w:styleId="WW8Num22z2">
    <w:name w:val="WW8Num22z2"/>
    <w:rsid w:val="00453297"/>
    <w:rPr>
      <w:rFonts w:ascii="Wingdings" w:hAnsi="Wingdings"/>
    </w:rPr>
  </w:style>
  <w:style w:type="character" w:customStyle="1" w:styleId="WW8Num25z0">
    <w:name w:val="WW8Num25z0"/>
    <w:rsid w:val="00453297"/>
    <w:rPr>
      <w:rFonts w:ascii="Arial" w:hAnsi="Arial" w:cs="Arial"/>
    </w:rPr>
  </w:style>
  <w:style w:type="character" w:customStyle="1" w:styleId="Domylnaczcionkaakapitu1">
    <w:name w:val="Domyślna czcionka akapitu1"/>
    <w:rsid w:val="00453297"/>
  </w:style>
  <w:style w:type="character" w:styleId="Hipercze">
    <w:name w:val="Hyperlink"/>
    <w:uiPriority w:val="99"/>
    <w:rsid w:val="00453297"/>
    <w:rPr>
      <w:color w:val="0000FF"/>
      <w:u w:val="single"/>
    </w:rPr>
  </w:style>
  <w:style w:type="character" w:styleId="Numerstrony">
    <w:name w:val="page number"/>
    <w:basedOn w:val="Domylnaczcionkaakapitu1"/>
    <w:rsid w:val="00453297"/>
  </w:style>
  <w:style w:type="character" w:styleId="UyteHipercze">
    <w:name w:val="FollowedHyperlink"/>
    <w:rsid w:val="00453297"/>
    <w:rPr>
      <w:color w:val="800080"/>
      <w:u w:val="single"/>
    </w:rPr>
  </w:style>
  <w:style w:type="character" w:customStyle="1" w:styleId="NagwekZnak">
    <w:name w:val="Nagłówek Znak"/>
    <w:uiPriority w:val="99"/>
    <w:rsid w:val="00453297"/>
    <w:rPr>
      <w:sz w:val="24"/>
      <w:szCs w:val="24"/>
      <w:lang w:val="en-GB"/>
    </w:rPr>
  </w:style>
  <w:style w:type="character" w:customStyle="1" w:styleId="TekstdymkaZnak">
    <w:name w:val="Tekst dymka Znak"/>
    <w:uiPriority w:val="99"/>
    <w:rsid w:val="00453297"/>
    <w:rPr>
      <w:rFonts w:ascii="Tahoma" w:hAnsi="Tahoma" w:cs="Tahoma"/>
      <w:sz w:val="16"/>
      <w:szCs w:val="16"/>
    </w:rPr>
  </w:style>
  <w:style w:type="character" w:styleId="Pogrubienie">
    <w:name w:val="Strong"/>
    <w:qFormat/>
    <w:rsid w:val="00453297"/>
    <w:rPr>
      <w:b/>
      <w:bCs/>
    </w:rPr>
  </w:style>
  <w:style w:type="character" w:customStyle="1" w:styleId="TekstprzypisukocowegoZnak">
    <w:name w:val="Tekst przypisu końcowego Znak"/>
    <w:rsid w:val="00453297"/>
    <w:rPr>
      <w:rFonts w:ascii="Arial" w:hAnsi="Arial" w:cs="Tahoma"/>
    </w:rPr>
  </w:style>
  <w:style w:type="character" w:customStyle="1" w:styleId="TekstprzypisudolnegoZnak">
    <w:name w:val="Tekst przypisu dolnego Znak"/>
    <w:basedOn w:val="Domylnaczcionkaakapitu1"/>
    <w:uiPriority w:val="99"/>
    <w:rsid w:val="00453297"/>
  </w:style>
  <w:style w:type="character" w:customStyle="1" w:styleId="Znakiprzypiswdolnych">
    <w:name w:val="Znaki przypisów dolnych"/>
    <w:rsid w:val="00453297"/>
    <w:rPr>
      <w:vertAlign w:val="superscript"/>
    </w:rPr>
  </w:style>
  <w:style w:type="character" w:customStyle="1" w:styleId="Znakinumeracji">
    <w:name w:val="Znaki numeracji"/>
    <w:rsid w:val="00453297"/>
  </w:style>
  <w:style w:type="paragraph" w:customStyle="1" w:styleId="Nagwek20">
    <w:name w:val="Nagłówek2"/>
    <w:basedOn w:val="Normalny"/>
    <w:next w:val="Tekstpodstawowy"/>
    <w:rsid w:val="00453297"/>
    <w:pPr>
      <w:keepNext/>
      <w:suppressAutoHyphens/>
      <w:spacing w:before="240" w:after="120" w:line="240" w:lineRule="auto"/>
    </w:pPr>
    <w:rPr>
      <w:rFonts w:ascii="Arial" w:eastAsia="Lucida Sans Unicode" w:hAnsi="Arial" w:cs="Mangal"/>
      <w:sz w:val="28"/>
      <w:szCs w:val="28"/>
      <w:lang w:eastAsia="ar-SA"/>
    </w:rPr>
  </w:style>
  <w:style w:type="paragraph" w:styleId="Tekstpodstawowy">
    <w:name w:val="Body Text"/>
    <w:basedOn w:val="Normalny"/>
    <w:link w:val="TekstpodstawowyZnak"/>
    <w:rsid w:val="00453297"/>
    <w:pPr>
      <w:tabs>
        <w:tab w:val="left" w:pos="9000"/>
      </w:tabs>
      <w:suppressAutoHyphens/>
      <w:spacing w:after="0" w:line="240" w:lineRule="auto"/>
      <w:ind w:right="-110"/>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453297"/>
    <w:rPr>
      <w:rFonts w:ascii="Times New Roman" w:eastAsia="Times New Roman" w:hAnsi="Times New Roman" w:cs="Times New Roman"/>
      <w:sz w:val="24"/>
      <w:szCs w:val="24"/>
      <w:lang w:eastAsia="ar-SA"/>
    </w:rPr>
  </w:style>
  <w:style w:type="paragraph" w:styleId="Lista">
    <w:name w:val="List"/>
    <w:basedOn w:val="Tekstpodstawowy"/>
    <w:rsid w:val="00453297"/>
    <w:pPr>
      <w:tabs>
        <w:tab w:val="clear" w:pos="9000"/>
      </w:tabs>
      <w:spacing w:after="120"/>
      <w:ind w:right="0"/>
      <w:jc w:val="left"/>
    </w:pPr>
    <w:rPr>
      <w:szCs w:val="20"/>
    </w:rPr>
  </w:style>
  <w:style w:type="paragraph" w:customStyle="1" w:styleId="Podpis1">
    <w:name w:val="Podpis1"/>
    <w:basedOn w:val="Normalny"/>
    <w:rsid w:val="0045329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453297"/>
    <w:pPr>
      <w:suppressLineNumbers/>
      <w:suppressAutoHyphens/>
      <w:spacing w:after="0" w:line="240" w:lineRule="auto"/>
    </w:pPr>
    <w:rPr>
      <w:rFonts w:ascii="Times New Roman" w:eastAsia="Times New Roman" w:hAnsi="Times New Roman" w:cs="Mangal"/>
      <w:sz w:val="24"/>
      <w:szCs w:val="24"/>
      <w:lang w:eastAsia="ar-SA"/>
    </w:rPr>
  </w:style>
  <w:style w:type="paragraph" w:styleId="NormalnyWeb">
    <w:name w:val="Normal (Web)"/>
    <w:basedOn w:val="Normalny"/>
    <w:uiPriority w:val="99"/>
    <w:qFormat/>
    <w:rsid w:val="00453297"/>
    <w:pPr>
      <w:suppressAutoHyphens/>
      <w:spacing w:before="280" w:after="119" w:line="240" w:lineRule="auto"/>
    </w:pPr>
    <w:rPr>
      <w:rFonts w:ascii="Times New Roman" w:eastAsia="Times New Roman" w:hAnsi="Times New Roman" w:cs="Times New Roman"/>
      <w:sz w:val="24"/>
      <w:szCs w:val="24"/>
      <w:lang w:eastAsia="ar-SA"/>
    </w:rPr>
  </w:style>
  <w:style w:type="paragraph" w:styleId="Stopka">
    <w:name w:val="footer"/>
    <w:basedOn w:val="Normalny"/>
    <w:link w:val="StopkaZnak"/>
    <w:uiPriority w:val="99"/>
    <w:rsid w:val="00453297"/>
    <w:pPr>
      <w:tabs>
        <w:tab w:val="center" w:pos="4536"/>
        <w:tab w:val="right" w:pos="9072"/>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StopkaZnak">
    <w:name w:val="Stopka Znak"/>
    <w:basedOn w:val="Domylnaczcionkaakapitu"/>
    <w:link w:val="Stopka"/>
    <w:uiPriority w:val="99"/>
    <w:rsid w:val="00453297"/>
    <w:rPr>
      <w:rFonts w:ascii="Times New Roman" w:eastAsia="Times New Roman" w:hAnsi="Times New Roman" w:cs="Times New Roman"/>
      <w:sz w:val="24"/>
      <w:szCs w:val="24"/>
      <w:lang w:val="x-none" w:eastAsia="ar-SA"/>
    </w:rPr>
  </w:style>
  <w:style w:type="paragraph" w:customStyle="1" w:styleId="WW-Domylnie">
    <w:name w:val="WW-Domyślnie"/>
    <w:rsid w:val="00453297"/>
    <w:pPr>
      <w:suppressAutoHyphens/>
      <w:spacing w:after="0" w:line="240" w:lineRule="auto"/>
    </w:pPr>
    <w:rPr>
      <w:rFonts w:ascii="Times New Roman" w:eastAsia="Arial" w:hAnsi="Times New Roman" w:cs="Times New Roman"/>
      <w:sz w:val="24"/>
      <w:szCs w:val="20"/>
      <w:lang w:eastAsia="ar-SA"/>
    </w:rPr>
  </w:style>
  <w:style w:type="paragraph" w:styleId="Nagwek">
    <w:name w:val="header"/>
    <w:basedOn w:val="Normalny"/>
    <w:link w:val="NagwekZnak1"/>
    <w:uiPriority w:val="99"/>
    <w:rsid w:val="00453297"/>
    <w:pPr>
      <w:tabs>
        <w:tab w:val="center" w:pos="4153"/>
        <w:tab w:val="right" w:pos="8306"/>
      </w:tabs>
      <w:suppressAutoHyphens/>
      <w:spacing w:after="0" w:line="240" w:lineRule="auto"/>
    </w:pPr>
    <w:rPr>
      <w:rFonts w:ascii="Times New Roman" w:eastAsia="Times New Roman" w:hAnsi="Times New Roman" w:cs="Times New Roman"/>
      <w:sz w:val="24"/>
      <w:szCs w:val="24"/>
      <w:lang w:val="en-GB" w:eastAsia="ar-SA"/>
    </w:rPr>
  </w:style>
  <w:style w:type="character" w:customStyle="1" w:styleId="NagwekZnak1">
    <w:name w:val="Nagłówek Znak1"/>
    <w:basedOn w:val="Domylnaczcionkaakapitu"/>
    <w:link w:val="Nagwek"/>
    <w:uiPriority w:val="99"/>
    <w:rsid w:val="00453297"/>
    <w:rPr>
      <w:rFonts w:ascii="Times New Roman" w:eastAsia="Times New Roman" w:hAnsi="Times New Roman" w:cs="Times New Roman"/>
      <w:sz w:val="24"/>
      <w:szCs w:val="24"/>
      <w:lang w:val="en-GB" w:eastAsia="ar-SA"/>
    </w:rPr>
  </w:style>
  <w:style w:type="paragraph" w:customStyle="1" w:styleId="Sowowa">
    <w:name w:val="Sowowa"/>
    <w:basedOn w:val="Normalny"/>
    <w:rsid w:val="00453297"/>
    <w:pPr>
      <w:widowControl w:val="0"/>
      <w:suppressAutoHyphens/>
      <w:spacing w:after="0" w:line="360" w:lineRule="auto"/>
    </w:pPr>
    <w:rPr>
      <w:rFonts w:ascii="Times New Roman" w:eastAsia="Tahoma" w:hAnsi="Times New Roman" w:cs="Tahoma"/>
      <w:sz w:val="24"/>
      <w:szCs w:val="20"/>
      <w:lang w:eastAsia="ar-SA"/>
    </w:rPr>
  </w:style>
  <w:style w:type="paragraph" w:customStyle="1" w:styleId="sowowa0">
    <w:name w:val="sowowa"/>
    <w:basedOn w:val="Normalny"/>
    <w:rsid w:val="00453297"/>
    <w:pPr>
      <w:suppressAutoHyphens/>
      <w:spacing w:before="280" w:after="280" w:line="240" w:lineRule="auto"/>
    </w:pPr>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453297"/>
    <w:pPr>
      <w:suppressAutoHyphens/>
      <w:spacing w:after="0" w:line="240" w:lineRule="auto"/>
      <w:jc w:val="center"/>
    </w:pPr>
    <w:rPr>
      <w:rFonts w:ascii="Times New Roman" w:eastAsia="Times New Roman" w:hAnsi="Times New Roman" w:cs="Times New Roman"/>
      <w:b/>
      <w:bCs/>
      <w:sz w:val="32"/>
      <w:szCs w:val="28"/>
      <w:lang w:eastAsia="ar-SA"/>
    </w:rPr>
  </w:style>
  <w:style w:type="character" w:customStyle="1" w:styleId="TytuZnak">
    <w:name w:val="Tytuł Znak"/>
    <w:basedOn w:val="Domylnaczcionkaakapitu"/>
    <w:link w:val="Tytu"/>
    <w:rsid w:val="00453297"/>
    <w:rPr>
      <w:rFonts w:ascii="Times New Roman" w:eastAsia="Times New Roman" w:hAnsi="Times New Roman" w:cs="Times New Roman"/>
      <w:b/>
      <w:bCs/>
      <w:sz w:val="32"/>
      <w:szCs w:val="28"/>
      <w:lang w:val="pl-PL" w:eastAsia="ar-SA"/>
    </w:rPr>
  </w:style>
  <w:style w:type="paragraph" w:styleId="Podtytu">
    <w:name w:val="Subtitle"/>
    <w:basedOn w:val="Nagwek20"/>
    <w:next w:val="Tekstpodstawowy"/>
    <w:link w:val="PodtytuZnak"/>
    <w:qFormat/>
    <w:rsid w:val="00453297"/>
    <w:pPr>
      <w:jc w:val="center"/>
    </w:pPr>
    <w:rPr>
      <w:i/>
      <w:iCs/>
    </w:rPr>
  </w:style>
  <w:style w:type="character" w:customStyle="1" w:styleId="PodtytuZnak">
    <w:name w:val="Podtytuł Znak"/>
    <w:basedOn w:val="Domylnaczcionkaakapitu"/>
    <w:link w:val="Podtytu"/>
    <w:rsid w:val="00453297"/>
    <w:rPr>
      <w:rFonts w:ascii="Arial" w:eastAsia="Lucida Sans Unicode" w:hAnsi="Arial" w:cs="Mangal"/>
      <w:i/>
      <w:iCs/>
      <w:sz w:val="28"/>
      <w:szCs w:val="28"/>
      <w:lang w:eastAsia="ar-SA"/>
    </w:rPr>
  </w:style>
  <w:style w:type="paragraph" w:customStyle="1" w:styleId="paragraf">
    <w:name w:val="paragraf"/>
    <w:basedOn w:val="Normalny"/>
    <w:rsid w:val="00453297"/>
    <w:pPr>
      <w:suppressAutoHyphens/>
      <w:spacing w:before="60" w:after="0" w:line="240" w:lineRule="auto"/>
    </w:pPr>
    <w:rPr>
      <w:rFonts w:ascii="Arial" w:eastAsia="Times New Roman" w:hAnsi="Arial" w:cs="Times New Roman"/>
      <w:b/>
      <w:sz w:val="16"/>
      <w:szCs w:val="20"/>
      <w:lang w:eastAsia="ar-SA"/>
    </w:rPr>
  </w:style>
  <w:style w:type="paragraph" w:customStyle="1" w:styleId="ZnakZnakZnakZnakZnakZnak">
    <w:name w:val="Znak Znak Znak Znak Znak Znak"/>
    <w:basedOn w:val="Normalny"/>
    <w:rsid w:val="00453297"/>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12pt">
    <w:name w:val="Normalny + 12 pt"/>
    <w:basedOn w:val="Normalny"/>
    <w:rsid w:val="00453297"/>
    <w:pPr>
      <w:widowControl w:val="0"/>
      <w:numPr>
        <w:numId w:val="2"/>
      </w:numPr>
      <w:suppressAutoHyphens/>
      <w:spacing w:before="120" w:after="120" w:line="240" w:lineRule="auto"/>
      <w:jc w:val="both"/>
    </w:pPr>
    <w:rPr>
      <w:rFonts w:ascii="Times New Roman" w:eastAsia="Times New Roman" w:hAnsi="Times New Roman" w:cs="Times New Roman"/>
      <w:color w:val="000000"/>
      <w:sz w:val="24"/>
      <w:szCs w:val="24"/>
      <w:lang w:eastAsia="ar-SA"/>
    </w:rPr>
  </w:style>
  <w:style w:type="paragraph" w:customStyle="1" w:styleId="Tekstblokowy1">
    <w:name w:val="Tekst blokowy1"/>
    <w:basedOn w:val="Normalny"/>
    <w:rsid w:val="00453297"/>
    <w:pPr>
      <w:suppressAutoHyphens/>
      <w:spacing w:after="0" w:line="240" w:lineRule="auto"/>
      <w:ind w:left="567" w:right="-2" w:hanging="567"/>
      <w:jc w:val="both"/>
    </w:pPr>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453297"/>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453297"/>
    <w:pPr>
      <w:suppressAutoHyphens/>
      <w:spacing w:after="120" w:line="240" w:lineRule="auto"/>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532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453297"/>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45329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453297"/>
    <w:pPr>
      <w:suppressAutoHyphens/>
      <w:spacing w:after="0" w:line="240" w:lineRule="auto"/>
      <w:ind w:left="1260" w:hanging="1260"/>
    </w:pPr>
    <w:rPr>
      <w:rFonts w:ascii="Arial" w:eastAsia="Times New Roman" w:hAnsi="Arial" w:cs="Arial"/>
      <w:sz w:val="24"/>
      <w:szCs w:val="28"/>
      <w:lang w:eastAsia="ar-SA"/>
    </w:rPr>
  </w:style>
  <w:style w:type="paragraph" w:styleId="Tekstdymka">
    <w:name w:val="Balloon Text"/>
    <w:basedOn w:val="Normalny"/>
    <w:link w:val="TekstdymkaZnak1"/>
    <w:uiPriority w:val="99"/>
    <w:rsid w:val="00453297"/>
    <w:pPr>
      <w:suppressAutoHyphens/>
      <w:spacing w:after="0"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link w:val="Tekstdymka"/>
    <w:uiPriority w:val="99"/>
    <w:rsid w:val="00453297"/>
    <w:rPr>
      <w:rFonts w:ascii="Tahoma" w:eastAsia="Times New Roman" w:hAnsi="Tahoma" w:cs="Tahoma"/>
      <w:sz w:val="16"/>
      <w:szCs w:val="16"/>
      <w:lang w:eastAsia="ar-SA"/>
    </w:rPr>
  </w:style>
  <w:style w:type="paragraph" w:styleId="Tekstprzypisukocowego">
    <w:name w:val="endnote text"/>
    <w:basedOn w:val="Normalny"/>
    <w:link w:val="TekstprzypisukocowegoZnak1"/>
    <w:rsid w:val="00453297"/>
    <w:pPr>
      <w:suppressAutoHyphens/>
      <w:spacing w:after="0" w:line="240" w:lineRule="auto"/>
    </w:pPr>
    <w:rPr>
      <w:rFonts w:ascii="Arial" w:eastAsia="Times New Roman" w:hAnsi="Arial" w:cs="Tahoma"/>
      <w:sz w:val="20"/>
      <w:szCs w:val="20"/>
      <w:lang w:eastAsia="ar-SA"/>
    </w:rPr>
  </w:style>
  <w:style w:type="character" w:customStyle="1" w:styleId="TekstprzypisukocowegoZnak1">
    <w:name w:val="Tekst przypisu końcowego Znak1"/>
    <w:basedOn w:val="Domylnaczcionkaakapitu"/>
    <w:link w:val="Tekstprzypisukocowego"/>
    <w:rsid w:val="00453297"/>
    <w:rPr>
      <w:rFonts w:ascii="Arial" w:eastAsia="Times New Roman" w:hAnsi="Arial" w:cs="Tahoma"/>
      <w:sz w:val="20"/>
      <w:szCs w:val="20"/>
      <w:lang w:eastAsia="ar-SA"/>
    </w:rPr>
  </w:style>
  <w:style w:type="paragraph" w:customStyle="1" w:styleId="Tekstpodstawowy32">
    <w:name w:val="Tekst podstawowy 32"/>
    <w:basedOn w:val="Normalny"/>
    <w:rsid w:val="00453297"/>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ZnakZnakZnakZnakZnakZnak">
    <w:name w:val="Znak Znak Znak Znak Znak Znak Znak"/>
    <w:basedOn w:val="Normalny"/>
    <w:rsid w:val="00453297"/>
    <w:pPr>
      <w:suppressAutoHyphens/>
      <w:spacing w:after="0" w:line="240" w:lineRule="auto"/>
    </w:pPr>
    <w:rPr>
      <w:rFonts w:ascii="Times New Roman" w:eastAsia="Times New Roman" w:hAnsi="Times New Roman" w:cs="Times New Roman"/>
      <w:sz w:val="24"/>
      <w:szCs w:val="24"/>
      <w:lang w:eastAsia="ar-SA"/>
    </w:rPr>
  </w:style>
  <w:style w:type="paragraph" w:customStyle="1" w:styleId="Nagwek10">
    <w:name w:val="Nagłówek1"/>
    <w:basedOn w:val="Normalny"/>
    <w:next w:val="Tekstpodstawowy"/>
    <w:rsid w:val="00453297"/>
    <w:pPr>
      <w:keepNext/>
      <w:suppressAutoHyphens/>
      <w:spacing w:before="240" w:after="120" w:line="240" w:lineRule="auto"/>
    </w:pPr>
    <w:rPr>
      <w:rFonts w:ascii="Arial" w:eastAsia="Calibri" w:hAnsi="Arial" w:cs="Tahoma"/>
      <w:sz w:val="28"/>
      <w:szCs w:val="28"/>
      <w:lang w:eastAsia="ar-SA"/>
    </w:rPr>
  </w:style>
  <w:style w:type="paragraph" w:styleId="Tekstprzypisudolnego">
    <w:name w:val="footnote text"/>
    <w:basedOn w:val="Normalny"/>
    <w:link w:val="TekstprzypisudolnegoZnak1"/>
    <w:uiPriority w:val="99"/>
    <w:rsid w:val="00453297"/>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uiPriority w:val="99"/>
    <w:rsid w:val="00453297"/>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53297"/>
    <w:pPr>
      <w:suppressLineNumbers/>
      <w:suppressAutoHyphens/>
      <w:spacing w:after="0" w:line="240" w:lineRule="auto"/>
    </w:pPr>
    <w:rPr>
      <w:rFonts w:ascii="Times New Roman" w:eastAsia="Times New Roman" w:hAnsi="Times New Roman" w:cs="Times New Roman"/>
      <w:sz w:val="24"/>
      <w:szCs w:val="20"/>
      <w:lang w:eastAsia="ar-SA"/>
    </w:rPr>
  </w:style>
  <w:style w:type="paragraph" w:customStyle="1" w:styleId="Nagwektabeli">
    <w:name w:val="Nagłówek tabeli"/>
    <w:basedOn w:val="Zawartotabeli"/>
    <w:rsid w:val="00453297"/>
    <w:pPr>
      <w:jc w:val="center"/>
    </w:pPr>
    <w:rPr>
      <w:b/>
      <w:bCs/>
      <w:i/>
      <w:iCs/>
    </w:rPr>
  </w:style>
  <w:style w:type="paragraph" w:customStyle="1" w:styleId="Zawartoramki">
    <w:name w:val="Zawartość ramki"/>
    <w:basedOn w:val="Tekstpodstawowy"/>
    <w:rsid w:val="00453297"/>
  </w:style>
  <w:style w:type="paragraph" w:customStyle="1" w:styleId="Akapitzlist1">
    <w:name w:val="Akapit z listą1"/>
    <w:basedOn w:val="Normalny"/>
    <w:uiPriority w:val="99"/>
    <w:rsid w:val="00453297"/>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kapitzlist2">
    <w:name w:val="Akapit z listą2"/>
    <w:basedOn w:val="Normalny"/>
    <w:link w:val="ListParagraphChar"/>
    <w:rsid w:val="00453297"/>
    <w:pPr>
      <w:spacing w:after="0" w:line="240" w:lineRule="auto"/>
      <w:ind w:left="720"/>
      <w:contextualSpacing/>
    </w:pPr>
    <w:rPr>
      <w:rFonts w:ascii="Times New Roman" w:eastAsia="Calibri" w:hAnsi="Times New Roman" w:cs="Times New Roman"/>
      <w:sz w:val="24"/>
      <w:szCs w:val="24"/>
    </w:rPr>
  </w:style>
  <w:style w:type="character" w:customStyle="1" w:styleId="ListParagraphChar">
    <w:name w:val="List Paragraph Char"/>
    <w:link w:val="Akapitzlist2"/>
    <w:locked/>
    <w:rsid w:val="00453297"/>
    <w:rPr>
      <w:rFonts w:ascii="Times New Roman" w:eastAsia="Calibri" w:hAnsi="Times New Roman" w:cs="Times New Roman"/>
      <w:sz w:val="24"/>
      <w:szCs w:val="24"/>
    </w:rPr>
  </w:style>
  <w:style w:type="paragraph" w:styleId="Akapitzlist">
    <w:name w:val="List Paragraph"/>
    <w:aliases w:val="CW_Lista,Numerowanie,Akapit z listą BS,Kolorowa lista — akcent 11,Obiekt,List Paragraph1,Akapit z listą 1,BulletC,Preambuła,L1,Akapit z listą5,T_SZ_List Paragraph,Bulleted list,Odstavec,Podsis rysunku,sw tekst,Akapit z listą4,Normal,lp1"/>
    <w:basedOn w:val="Normalny"/>
    <w:link w:val="AkapitzlistZnak"/>
    <w:uiPriority w:val="34"/>
    <w:qFormat/>
    <w:rsid w:val="00453297"/>
    <w:pPr>
      <w:spacing w:after="200" w:line="276" w:lineRule="auto"/>
      <w:ind w:left="720"/>
      <w:contextualSpacing/>
    </w:pPr>
    <w:rPr>
      <w:rFonts w:ascii="Calibri" w:eastAsia="Calibri" w:hAnsi="Calibri" w:cs="Times New Roman"/>
      <w:lang w:val="x-none"/>
    </w:rPr>
  </w:style>
  <w:style w:type="table" w:styleId="Tabela-Siatka">
    <w:name w:val="Table Grid"/>
    <w:basedOn w:val="Standardowy"/>
    <w:uiPriority w:val="59"/>
    <w:rsid w:val="00453297"/>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53297"/>
    <w:pPr>
      <w:spacing w:after="0" w:line="240" w:lineRule="auto"/>
      <w:jc w:val="both"/>
    </w:pPr>
    <w:rPr>
      <w:rFonts w:ascii="Times New Roman" w:eastAsia="Calibri" w:hAnsi="Times New Roman" w:cs="Times New Roman"/>
      <w:sz w:val="24"/>
    </w:rPr>
  </w:style>
  <w:style w:type="paragraph" w:customStyle="1" w:styleId="Bezodstpw1">
    <w:name w:val="Bez odstępów1"/>
    <w:rsid w:val="00453297"/>
    <w:pPr>
      <w:spacing w:after="0" w:line="240" w:lineRule="auto"/>
      <w:jc w:val="both"/>
    </w:pPr>
    <w:rPr>
      <w:rFonts w:ascii="Times New Roman" w:eastAsia="Times New Roman" w:hAnsi="Times New Roman" w:cs="Times New Roman"/>
      <w:sz w:val="24"/>
    </w:rPr>
  </w:style>
  <w:style w:type="paragraph" w:customStyle="1" w:styleId="Standard">
    <w:name w:val="Standard"/>
    <w:rsid w:val="00453297"/>
    <w:pPr>
      <w:suppressAutoHyphens/>
      <w:autoSpaceDN w:val="0"/>
      <w:spacing w:after="0" w:line="240" w:lineRule="auto"/>
      <w:ind w:left="57" w:right="57" w:firstLine="360"/>
      <w:jc w:val="both"/>
      <w:textAlignment w:val="baseline"/>
    </w:pPr>
    <w:rPr>
      <w:rFonts w:ascii="Calibri" w:eastAsia="SimSun" w:hAnsi="Calibri" w:cs="F"/>
      <w:kern w:val="3"/>
      <w:lang w:val="en-US" w:bidi="en-US"/>
    </w:rPr>
  </w:style>
  <w:style w:type="character" w:customStyle="1" w:styleId="txt-new">
    <w:name w:val="txt-new"/>
    <w:rsid w:val="00453297"/>
  </w:style>
  <w:style w:type="paragraph" w:customStyle="1" w:styleId="Bezodstpw10">
    <w:name w:val="Bez odstępów1"/>
    <w:rsid w:val="00453297"/>
    <w:pPr>
      <w:spacing w:after="0" w:line="240" w:lineRule="auto"/>
      <w:jc w:val="both"/>
    </w:pPr>
    <w:rPr>
      <w:rFonts w:ascii="Times New Roman" w:eastAsia="Times New Roman" w:hAnsi="Times New Roman" w:cs="Times New Roman"/>
      <w:sz w:val="24"/>
    </w:rPr>
  </w:style>
  <w:style w:type="character" w:customStyle="1" w:styleId="AkapitzlistZnak">
    <w:name w:val="Akapit z listą Znak"/>
    <w:aliases w:val="CW_Lista Znak,Numerowanie Znak,Akapit z listą BS Znak,Kolorowa lista — akcent 11 Znak,Obiekt Znak,List Paragraph1 Znak,Akapit z listą 1 Znak,BulletC Znak,Preambuła Znak,L1 Znak,Akapit z listą5 Znak,T_SZ_List Paragraph Znak,lp1 Znak"/>
    <w:link w:val="Akapitzlist"/>
    <w:uiPriority w:val="34"/>
    <w:qFormat/>
    <w:locked/>
    <w:rsid w:val="00453297"/>
    <w:rPr>
      <w:rFonts w:ascii="Calibri" w:eastAsia="Calibri" w:hAnsi="Calibri" w:cs="Times New Roman"/>
      <w:lang w:val="x-none"/>
    </w:rPr>
  </w:style>
  <w:style w:type="character" w:styleId="Odwoanieprzypisudolnego">
    <w:name w:val="footnote reference"/>
    <w:uiPriority w:val="99"/>
    <w:unhideWhenUsed/>
    <w:rsid w:val="00453297"/>
    <w:rPr>
      <w:vertAlign w:val="superscript"/>
    </w:rPr>
  </w:style>
  <w:style w:type="character" w:styleId="Odwoaniedokomentarza">
    <w:name w:val="annotation reference"/>
    <w:uiPriority w:val="99"/>
    <w:rsid w:val="00453297"/>
    <w:rPr>
      <w:sz w:val="16"/>
      <w:szCs w:val="16"/>
    </w:rPr>
  </w:style>
  <w:style w:type="paragraph" w:styleId="Tekstkomentarza">
    <w:name w:val="annotation text"/>
    <w:basedOn w:val="Normalny"/>
    <w:link w:val="TekstkomentarzaZnak"/>
    <w:uiPriority w:val="99"/>
    <w:rsid w:val="00453297"/>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uiPriority w:val="99"/>
    <w:rsid w:val="00453297"/>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uiPriority w:val="99"/>
    <w:rsid w:val="00453297"/>
    <w:rPr>
      <w:b/>
      <w:bCs/>
    </w:rPr>
  </w:style>
  <w:style w:type="character" w:customStyle="1" w:styleId="TematkomentarzaZnak">
    <w:name w:val="Temat komentarza Znak"/>
    <w:basedOn w:val="TekstkomentarzaZnak"/>
    <w:link w:val="Tematkomentarza"/>
    <w:uiPriority w:val="99"/>
    <w:rsid w:val="00453297"/>
    <w:rPr>
      <w:rFonts w:ascii="Times New Roman" w:eastAsia="Times New Roman" w:hAnsi="Times New Roman" w:cs="Times New Roman"/>
      <w:b/>
      <w:bCs/>
      <w:sz w:val="20"/>
      <w:szCs w:val="20"/>
      <w:lang w:val="x-none" w:eastAsia="ar-SA"/>
    </w:rPr>
  </w:style>
  <w:style w:type="character" w:customStyle="1" w:styleId="Nierozpoznanawzmianka1">
    <w:name w:val="Nierozpoznana wzmianka1"/>
    <w:uiPriority w:val="99"/>
    <w:semiHidden/>
    <w:unhideWhenUsed/>
    <w:rsid w:val="00453297"/>
    <w:rPr>
      <w:color w:val="605E5C"/>
      <w:shd w:val="clear" w:color="auto" w:fill="E1DFDD"/>
    </w:rPr>
  </w:style>
  <w:style w:type="numbering" w:customStyle="1" w:styleId="WWNum30">
    <w:name w:val="WWNum30"/>
    <w:rsid w:val="00453297"/>
    <w:pPr>
      <w:numPr>
        <w:numId w:val="3"/>
      </w:numPr>
    </w:pPr>
  </w:style>
  <w:style w:type="paragraph" w:styleId="Poprawka">
    <w:name w:val="Revision"/>
    <w:hidden/>
    <w:uiPriority w:val="99"/>
    <w:semiHidden/>
    <w:rsid w:val="00453297"/>
    <w:pPr>
      <w:spacing w:after="0" w:line="240" w:lineRule="auto"/>
    </w:pPr>
    <w:rPr>
      <w:rFonts w:ascii="Calibri" w:eastAsia="Calibri" w:hAnsi="Calibri" w:cs="Times New Roman"/>
    </w:rPr>
  </w:style>
  <w:style w:type="paragraph" w:customStyle="1" w:styleId="Default">
    <w:name w:val="Default"/>
    <w:qFormat/>
    <w:rsid w:val="00453297"/>
    <w:pPr>
      <w:autoSpaceDE w:val="0"/>
      <w:autoSpaceDN w:val="0"/>
      <w:adjustRightInd w:val="0"/>
      <w:spacing w:after="0" w:line="240" w:lineRule="auto"/>
    </w:pPr>
    <w:rPr>
      <w:rFonts w:ascii="Arial" w:eastAsia="Calibri" w:hAnsi="Arial" w:cs="Arial"/>
      <w:color w:val="000000"/>
      <w:sz w:val="24"/>
      <w:szCs w:val="24"/>
    </w:rPr>
  </w:style>
  <w:style w:type="character" w:customStyle="1" w:styleId="markedcontent">
    <w:name w:val="markedcontent"/>
    <w:rsid w:val="00453297"/>
  </w:style>
  <w:style w:type="character" w:customStyle="1" w:styleId="tgc">
    <w:name w:val="_tgc"/>
    <w:basedOn w:val="Domylnaczcionkaakapitu"/>
    <w:rsid w:val="00453297"/>
  </w:style>
  <w:style w:type="character" w:customStyle="1" w:styleId="Teksttreci7">
    <w:name w:val="Tekst treści (7)_"/>
    <w:link w:val="Teksttreci70"/>
    <w:rsid w:val="00453297"/>
    <w:rPr>
      <w:rFonts w:ascii="Sylfaen" w:eastAsia="Sylfaen" w:hAnsi="Sylfaen" w:cs="Sylfaen"/>
      <w:sz w:val="17"/>
      <w:szCs w:val="17"/>
      <w:shd w:val="clear" w:color="auto" w:fill="FFFFFF"/>
    </w:rPr>
  </w:style>
  <w:style w:type="paragraph" w:customStyle="1" w:styleId="Teksttreci70">
    <w:name w:val="Tekst treści (7)"/>
    <w:basedOn w:val="Normalny"/>
    <w:link w:val="Teksttreci7"/>
    <w:rsid w:val="00453297"/>
    <w:pPr>
      <w:widowControl w:val="0"/>
      <w:shd w:val="clear" w:color="auto" w:fill="FFFFFF"/>
      <w:spacing w:after="0" w:line="240" w:lineRule="exact"/>
      <w:jc w:val="center"/>
    </w:pPr>
    <w:rPr>
      <w:rFonts w:ascii="Sylfaen" w:eastAsia="Sylfaen" w:hAnsi="Sylfaen" w:cs="Sylfaen"/>
      <w:sz w:val="17"/>
      <w:szCs w:val="17"/>
    </w:rPr>
  </w:style>
  <w:style w:type="paragraph" w:styleId="Zwykytekst">
    <w:name w:val="Plain Text"/>
    <w:basedOn w:val="Normalny"/>
    <w:link w:val="ZwykytekstZnak"/>
    <w:rsid w:val="0045329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453297"/>
    <w:rPr>
      <w:rFonts w:ascii="Courier New" w:eastAsia="MS Mincho"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3384</Words>
  <Characters>20308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Wójtowicz-Dawid</dc:creator>
  <cp:keywords/>
  <dc:description/>
  <cp:lastModifiedBy>WDK</cp:lastModifiedBy>
  <cp:revision>7</cp:revision>
  <cp:lastPrinted>2024-11-22T08:53:00Z</cp:lastPrinted>
  <dcterms:created xsi:type="dcterms:W3CDTF">2024-12-20T08:00:00Z</dcterms:created>
  <dcterms:modified xsi:type="dcterms:W3CDTF">2025-12-04T09:36:00Z</dcterms:modified>
</cp:coreProperties>
</file>